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6EEC2" w14:textId="6211D722" w:rsidR="00B56417" w:rsidRPr="00B56417" w:rsidRDefault="00111203">
      <w:pPr>
        <w:suppressAutoHyphens/>
        <w:jc w:val="both"/>
        <w:rPr>
          <w:rFonts w:ascii="Cambria" w:hAnsi="Cambria"/>
          <w:b/>
          <w:bCs/>
          <w:sz w:val="20"/>
          <w:szCs w:val="20"/>
          <w:lang w:val="en-GB" w:bidi="fa-IR"/>
        </w:rPr>
        <w:pPrChange w:id="0" w:author="Mika, Eleanor GIZ" w:date="2019-11-21T15:45:00Z">
          <w:pPr>
            <w:jc w:val="center"/>
          </w:pPr>
        </w:pPrChange>
      </w:pPr>
      <w:ins w:id="1" w:author="Mika, Eleanor GIZ" w:date="2019-11-21T15:13:00Z">
        <w:r>
          <w:rPr>
            <w:rFonts w:ascii="Cambria" w:hAnsi="Cambria"/>
            <w:b/>
            <w:bCs/>
            <w:sz w:val="20"/>
            <w:szCs w:val="20"/>
            <w:lang w:val="en-GB" w:bidi="fa-IR"/>
          </w:rPr>
          <w:t xml:space="preserve">Knowledge is Power: </w:t>
        </w:r>
      </w:ins>
      <w:del w:id="2" w:author="Mika, Eleanor GIZ" w:date="2019-11-21T15:14:00Z">
        <w:r w:rsidR="00B56417" w:rsidRPr="00B56417" w:rsidDel="00111203">
          <w:rPr>
            <w:rFonts w:ascii="Cambria" w:hAnsi="Cambria"/>
            <w:b/>
            <w:bCs/>
            <w:sz w:val="20"/>
            <w:szCs w:val="20"/>
            <w:lang w:val="en-GB" w:bidi="fa-IR"/>
          </w:rPr>
          <w:delText>Afghanistan Renewable Energy Union (AREU)</w:delText>
        </w:r>
      </w:del>
      <w:ins w:id="3" w:author="Mika, Eleanor GIZ" w:date="2019-11-21T15:14:00Z">
        <w:r>
          <w:rPr>
            <w:rFonts w:ascii="Cambria" w:hAnsi="Cambria"/>
            <w:b/>
            <w:bCs/>
            <w:sz w:val="20"/>
            <w:szCs w:val="20"/>
            <w:lang w:val="en-GB" w:bidi="fa-IR"/>
          </w:rPr>
          <w:t>AREU’s</w:t>
        </w:r>
      </w:ins>
      <w:r w:rsidR="00B56417" w:rsidRPr="00B56417">
        <w:rPr>
          <w:rFonts w:ascii="Cambria" w:hAnsi="Cambria"/>
          <w:b/>
          <w:bCs/>
          <w:sz w:val="20"/>
          <w:szCs w:val="20"/>
          <w:lang w:val="en-GB" w:bidi="fa-IR"/>
        </w:rPr>
        <w:t xml:space="preserve"> Expert Pool</w:t>
      </w:r>
      <w:ins w:id="4" w:author="Mika, Eleanor GIZ" w:date="2019-11-21T15:14:00Z">
        <w:r>
          <w:rPr>
            <w:rFonts w:ascii="Cambria" w:hAnsi="Cambria"/>
            <w:b/>
            <w:bCs/>
            <w:sz w:val="20"/>
            <w:szCs w:val="20"/>
            <w:lang w:val="en-GB" w:bidi="fa-IR"/>
          </w:rPr>
          <w:t xml:space="preserve"> </w:t>
        </w:r>
      </w:ins>
      <w:ins w:id="5" w:author="Mika, Eleanor GIZ" w:date="2019-11-21T15:16:00Z">
        <w:r>
          <w:rPr>
            <w:rFonts w:ascii="Cambria" w:hAnsi="Cambria"/>
            <w:b/>
            <w:bCs/>
            <w:sz w:val="20"/>
            <w:szCs w:val="20"/>
            <w:lang w:val="en-GB" w:bidi="fa-IR"/>
          </w:rPr>
          <w:t>S</w:t>
        </w:r>
      </w:ins>
      <w:ins w:id="6" w:author="Mika, Eleanor GIZ" w:date="2019-11-21T15:18:00Z">
        <w:r>
          <w:rPr>
            <w:rFonts w:ascii="Cambria" w:hAnsi="Cambria"/>
            <w:b/>
            <w:bCs/>
            <w:sz w:val="20"/>
            <w:szCs w:val="20"/>
            <w:lang w:val="en-GB" w:bidi="fa-IR"/>
          </w:rPr>
          <w:t xml:space="preserve">parks </w:t>
        </w:r>
      </w:ins>
      <w:ins w:id="7" w:author="Mika, Eleanor GIZ" w:date="2019-11-21T15:25:00Z">
        <w:r w:rsidR="009112D1">
          <w:rPr>
            <w:rFonts w:ascii="Cambria" w:hAnsi="Cambria"/>
            <w:b/>
            <w:bCs/>
            <w:sz w:val="20"/>
            <w:szCs w:val="20"/>
            <w:lang w:val="en-GB" w:bidi="fa-IR"/>
          </w:rPr>
          <w:t xml:space="preserve">Energised </w:t>
        </w:r>
      </w:ins>
      <w:ins w:id="8" w:author="Mika, Eleanor GIZ" w:date="2019-11-21T15:19:00Z">
        <w:r>
          <w:rPr>
            <w:rFonts w:ascii="Cambria" w:hAnsi="Cambria"/>
            <w:b/>
            <w:bCs/>
            <w:sz w:val="20"/>
            <w:szCs w:val="20"/>
            <w:lang w:val="en-GB" w:bidi="fa-IR"/>
          </w:rPr>
          <w:t>Discussion</w:t>
        </w:r>
      </w:ins>
    </w:p>
    <w:p w14:paraId="0E526863" w14:textId="77777777" w:rsidR="00B56417" w:rsidRPr="00B56417" w:rsidRDefault="00B56417">
      <w:pPr>
        <w:suppressAutoHyphens/>
        <w:jc w:val="both"/>
        <w:rPr>
          <w:rFonts w:ascii="Cambria" w:hAnsi="Cambria"/>
          <w:color w:val="000000" w:themeColor="text1"/>
          <w:sz w:val="20"/>
          <w:szCs w:val="20"/>
          <w:lang w:val="en-GB"/>
        </w:rPr>
        <w:pPrChange w:id="9" w:author="Mika, Eleanor GIZ" w:date="2019-11-21T13:38:00Z">
          <w:pPr/>
        </w:pPrChange>
      </w:pPr>
    </w:p>
    <w:p w14:paraId="0A7B64A0" w14:textId="0B375F7B" w:rsidR="00B56417" w:rsidRDefault="00B56417">
      <w:pPr>
        <w:suppressAutoHyphens/>
        <w:jc w:val="both"/>
        <w:rPr>
          <w:ins w:id="10" w:author="Mika, Eleanor GIZ" w:date="2019-11-21T15:11:00Z"/>
          <w:rFonts w:ascii="Cambria" w:hAnsi="Cambria"/>
          <w:color w:val="000000" w:themeColor="text1"/>
          <w:sz w:val="20"/>
          <w:szCs w:val="20"/>
          <w:lang w:val="en-GB"/>
        </w:rPr>
        <w:pPrChange w:id="11" w:author="Mika, Eleanor GIZ" w:date="2019-11-21T13:47:00Z">
          <w:pPr/>
        </w:pPrChange>
      </w:pPr>
      <w:commentRangeStart w:id="12"/>
      <w:commentRangeStart w:id="13"/>
      <w:r w:rsidRPr="00B56417">
        <w:rPr>
          <w:rFonts w:ascii="Cambria" w:hAnsi="Cambria"/>
          <w:b/>
          <w:bCs/>
          <w:color w:val="000000" w:themeColor="text1"/>
          <w:sz w:val="20"/>
          <w:szCs w:val="20"/>
          <w:lang w:val="en-GB"/>
        </w:rPr>
        <w:t>Kabul, 27</w:t>
      </w:r>
      <w:r w:rsidRPr="00B56417">
        <w:rPr>
          <w:rFonts w:ascii="Cambria" w:hAnsi="Cambria"/>
          <w:b/>
          <w:bCs/>
          <w:color w:val="000000" w:themeColor="text1"/>
          <w:sz w:val="20"/>
          <w:szCs w:val="20"/>
          <w:vertAlign w:val="superscript"/>
          <w:lang w:val="en-GB"/>
        </w:rPr>
        <w:t>th</w:t>
      </w:r>
      <w:r w:rsidRPr="00B56417">
        <w:rPr>
          <w:rFonts w:ascii="Cambria" w:hAnsi="Cambria"/>
          <w:b/>
          <w:bCs/>
          <w:color w:val="000000" w:themeColor="text1"/>
          <w:sz w:val="20"/>
          <w:szCs w:val="20"/>
          <w:lang w:val="en-GB"/>
        </w:rPr>
        <w:t xml:space="preserve"> November 2019</w:t>
      </w:r>
      <w:r>
        <w:rPr>
          <w:rFonts w:ascii="Cambria" w:hAnsi="Cambria"/>
          <w:color w:val="000000" w:themeColor="text1"/>
          <w:sz w:val="20"/>
          <w:szCs w:val="20"/>
          <w:lang w:val="en-GB"/>
        </w:rPr>
        <w:t xml:space="preserve"> </w:t>
      </w:r>
      <w:commentRangeEnd w:id="12"/>
      <w:r w:rsidR="00BF5C4F">
        <w:rPr>
          <w:rStyle w:val="CommentReference"/>
        </w:rPr>
        <w:commentReference w:id="12"/>
      </w:r>
      <w:commentRangeEnd w:id="13"/>
      <w:r w:rsidR="00E2184C">
        <w:rPr>
          <w:rStyle w:val="CommentReference"/>
        </w:rPr>
        <w:commentReference w:id="13"/>
      </w:r>
      <w:r>
        <w:rPr>
          <w:rFonts w:ascii="Cambria" w:hAnsi="Cambria"/>
          <w:color w:val="000000" w:themeColor="text1"/>
          <w:sz w:val="20"/>
          <w:szCs w:val="20"/>
          <w:lang w:val="en-GB"/>
        </w:rPr>
        <w:t xml:space="preserve">– </w:t>
      </w:r>
      <w:r w:rsidRPr="00B56417">
        <w:rPr>
          <w:rFonts w:ascii="Cambria" w:hAnsi="Cambria"/>
          <w:color w:val="000000" w:themeColor="text1"/>
          <w:sz w:val="20"/>
          <w:szCs w:val="20"/>
          <w:lang w:val="en-GB"/>
        </w:rPr>
        <w:t xml:space="preserve">Yesterday, </w:t>
      </w:r>
      <w:del w:id="14" w:author="Mika, Eleanor GIZ" w:date="2019-11-21T13:47:00Z">
        <w:r w:rsidRPr="00B56417" w:rsidDel="00BF5C4F">
          <w:rPr>
            <w:rFonts w:ascii="Cambria" w:hAnsi="Cambria"/>
            <w:color w:val="000000" w:themeColor="text1"/>
            <w:sz w:val="20"/>
            <w:szCs w:val="20"/>
            <w:lang w:val="en-GB"/>
          </w:rPr>
          <w:delText>a workshop on</w:delText>
        </w:r>
      </w:del>
      <w:ins w:id="15" w:author="Mika, Eleanor GIZ" w:date="2019-11-21T13:47:00Z">
        <w:r w:rsidR="00BF5C4F">
          <w:rPr>
            <w:rFonts w:ascii="Cambria" w:hAnsi="Cambria"/>
            <w:color w:val="000000" w:themeColor="text1"/>
            <w:sz w:val="20"/>
            <w:szCs w:val="20"/>
            <w:lang w:val="en-GB"/>
          </w:rPr>
          <w:t>the</w:t>
        </w:r>
      </w:ins>
      <w:r w:rsidRPr="00B56417">
        <w:rPr>
          <w:rFonts w:ascii="Cambria" w:hAnsi="Cambria"/>
          <w:color w:val="000000" w:themeColor="text1"/>
          <w:sz w:val="20"/>
          <w:szCs w:val="20"/>
          <w:lang w:val="en-GB"/>
        </w:rPr>
        <w:t xml:space="preserve"> </w:t>
      </w:r>
      <w:bookmarkStart w:id="16" w:name="_Hlk25397444"/>
      <w:r w:rsidRPr="00B56417">
        <w:rPr>
          <w:rFonts w:ascii="Cambria" w:hAnsi="Cambria"/>
          <w:color w:val="000000" w:themeColor="text1"/>
          <w:sz w:val="20"/>
          <w:szCs w:val="20"/>
          <w:lang w:val="en-GB"/>
        </w:rPr>
        <w:t>A</w:t>
      </w:r>
      <w:ins w:id="17" w:author="Mika, Eleanor GIZ" w:date="2019-11-21T13:42:00Z">
        <w:r>
          <w:rPr>
            <w:rFonts w:ascii="Cambria" w:hAnsi="Cambria"/>
            <w:color w:val="000000" w:themeColor="text1"/>
            <w:sz w:val="20"/>
            <w:szCs w:val="20"/>
            <w:lang w:val="en-GB"/>
          </w:rPr>
          <w:t>fghanistan Renewable Energy Union</w:t>
        </w:r>
      </w:ins>
      <w:ins w:id="18" w:author="Mika, Eleanor GIZ" w:date="2019-11-21T13:47:00Z">
        <w:r w:rsidR="00BF5C4F">
          <w:rPr>
            <w:rFonts w:ascii="Cambria" w:hAnsi="Cambria"/>
            <w:color w:val="000000" w:themeColor="text1"/>
            <w:sz w:val="20"/>
            <w:szCs w:val="20"/>
            <w:lang w:val="en-GB"/>
          </w:rPr>
          <w:t>’s</w:t>
        </w:r>
      </w:ins>
      <w:ins w:id="19" w:author="Mika, Eleanor GIZ" w:date="2019-11-21T13:42:00Z">
        <w:r>
          <w:rPr>
            <w:rFonts w:ascii="Cambria" w:hAnsi="Cambria"/>
            <w:color w:val="000000" w:themeColor="text1"/>
            <w:sz w:val="20"/>
            <w:szCs w:val="20"/>
            <w:lang w:val="en-GB"/>
          </w:rPr>
          <w:t xml:space="preserve"> </w:t>
        </w:r>
        <w:bookmarkEnd w:id="16"/>
        <w:r>
          <w:rPr>
            <w:rFonts w:ascii="Cambria" w:hAnsi="Cambria"/>
            <w:color w:val="000000" w:themeColor="text1"/>
            <w:sz w:val="20"/>
            <w:szCs w:val="20"/>
            <w:lang w:val="en-GB"/>
          </w:rPr>
          <w:t>(A</w:t>
        </w:r>
      </w:ins>
      <w:r w:rsidRPr="00B56417">
        <w:rPr>
          <w:rFonts w:ascii="Cambria" w:hAnsi="Cambria"/>
          <w:color w:val="000000" w:themeColor="text1"/>
          <w:sz w:val="20"/>
          <w:szCs w:val="20"/>
          <w:lang w:val="en-GB"/>
        </w:rPr>
        <w:t>REU</w:t>
      </w:r>
      <w:ins w:id="20" w:author="Mika, Eleanor GIZ" w:date="2019-11-21T13:42:00Z">
        <w:r>
          <w:rPr>
            <w:rFonts w:ascii="Cambria" w:hAnsi="Cambria"/>
            <w:color w:val="000000" w:themeColor="text1"/>
            <w:sz w:val="20"/>
            <w:szCs w:val="20"/>
            <w:lang w:val="en-GB"/>
          </w:rPr>
          <w:t>)</w:t>
        </w:r>
      </w:ins>
      <w:r w:rsidRPr="00B56417">
        <w:rPr>
          <w:rFonts w:ascii="Cambria" w:hAnsi="Cambria"/>
          <w:color w:val="000000" w:themeColor="text1"/>
          <w:sz w:val="20"/>
          <w:szCs w:val="20"/>
          <w:lang w:val="en-GB"/>
        </w:rPr>
        <w:t xml:space="preserve"> </w:t>
      </w:r>
      <w:commentRangeStart w:id="21"/>
      <w:commentRangeStart w:id="22"/>
      <w:r w:rsidRPr="00B56417">
        <w:rPr>
          <w:rFonts w:ascii="Cambria" w:hAnsi="Cambria"/>
          <w:color w:val="000000" w:themeColor="text1"/>
          <w:sz w:val="20"/>
          <w:szCs w:val="20"/>
          <w:lang w:val="en-GB"/>
        </w:rPr>
        <w:t xml:space="preserve">expert pool </w:t>
      </w:r>
      <w:commentRangeEnd w:id="21"/>
      <w:r w:rsidR="00BF5C4F">
        <w:rPr>
          <w:rStyle w:val="CommentReference"/>
        </w:rPr>
        <w:commentReference w:id="21"/>
      </w:r>
      <w:commentRangeEnd w:id="22"/>
      <w:r w:rsidR="00661A14">
        <w:rPr>
          <w:rStyle w:val="CommentReference"/>
        </w:rPr>
        <w:commentReference w:id="22"/>
      </w:r>
      <w:r w:rsidRPr="00B56417">
        <w:rPr>
          <w:rFonts w:ascii="Cambria" w:hAnsi="Cambria"/>
          <w:color w:val="000000" w:themeColor="text1"/>
          <w:sz w:val="20"/>
          <w:szCs w:val="20"/>
          <w:lang w:val="en-GB"/>
        </w:rPr>
        <w:t xml:space="preserve">took </w:t>
      </w:r>
      <w:ins w:id="23" w:author="Mika, Eleanor GIZ" w:date="2019-11-21T13:47:00Z">
        <w:r w:rsidR="00BF5C4F">
          <w:rPr>
            <w:rFonts w:ascii="Cambria" w:hAnsi="Cambria"/>
            <w:color w:val="000000" w:themeColor="text1"/>
            <w:sz w:val="20"/>
            <w:szCs w:val="20"/>
            <w:lang w:val="en-GB"/>
          </w:rPr>
          <w:t xml:space="preserve">part in a workshop </w:t>
        </w:r>
      </w:ins>
      <w:del w:id="24" w:author="Mika, Eleanor GIZ" w:date="2019-11-21T13:47:00Z">
        <w:r w:rsidRPr="00B56417" w:rsidDel="00BF5C4F">
          <w:rPr>
            <w:rFonts w:ascii="Cambria" w:hAnsi="Cambria"/>
            <w:color w:val="000000" w:themeColor="text1"/>
            <w:sz w:val="20"/>
            <w:szCs w:val="20"/>
            <w:lang w:val="en-GB"/>
          </w:rPr>
          <w:delText xml:space="preserve">place </w:delText>
        </w:r>
      </w:del>
      <w:r w:rsidRPr="00B56417">
        <w:rPr>
          <w:rFonts w:ascii="Cambria" w:hAnsi="Cambria"/>
          <w:color w:val="000000" w:themeColor="text1"/>
          <w:sz w:val="20"/>
          <w:szCs w:val="20"/>
          <w:lang w:val="en-GB"/>
        </w:rPr>
        <w:t xml:space="preserve">at </w:t>
      </w:r>
      <w:ins w:id="25" w:author="Sepehr, Bibi Maryam GIZ AF" w:date="2019-11-23T10:07:00Z">
        <w:r w:rsidR="001943D2">
          <w:rPr>
            <w:rFonts w:ascii="Cambria" w:hAnsi="Cambria"/>
            <w:color w:val="000000" w:themeColor="text1"/>
            <w:sz w:val="20"/>
            <w:szCs w:val="20"/>
            <w:lang w:val="en-GB"/>
          </w:rPr>
          <w:t>Ministry of Energy and Water</w:t>
        </w:r>
      </w:ins>
      <w:commentRangeStart w:id="26"/>
      <w:del w:id="27" w:author="Sepehr, Bibi Maryam GIZ AF" w:date="2019-11-23T10:00:00Z">
        <w:r w:rsidRPr="00B56417" w:rsidDel="007D7A0D">
          <w:rPr>
            <w:rFonts w:ascii="Cambria" w:hAnsi="Cambria"/>
            <w:color w:val="000000" w:themeColor="text1"/>
            <w:sz w:val="20"/>
            <w:szCs w:val="20"/>
            <w:lang w:val="en-GB"/>
          </w:rPr>
          <w:delText>Kabul</w:delText>
        </w:r>
      </w:del>
      <w:commentRangeEnd w:id="26"/>
      <w:r w:rsidR="001943D2">
        <w:rPr>
          <w:rStyle w:val="CommentReference"/>
        </w:rPr>
        <w:commentReference w:id="26"/>
      </w:r>
      <w:del w:id="28" w:author="Sepehr, Bibi Maryam GIZ AF" w:date="2019-11-23T10:00:00Z">
        <w:r w:rsidRPr="00B56417" w:rsidDel="007D7A0D">
          <w:rPr>
            <w:rFonts w:ascii="Cambria" w:hAnsi="Cambria"/>
            <w:color w:val="000000" w:themeColor="text1"/>
            <w:sz w:val="20"/>
            <w:szCs w:val="20"/>
            <w:lang w:val="en-GB"/>
          </w:rPr>
          <w:delText xml:space="preserve"> University</w:delText>
        </w:r>
      </w:del>
      <w:r w:rsidRPr="00B56417">
        <w:rPr>
          <w:rFonts w:ascii="Cambria" w:hAnsi="Cambria"/>
          <w:color w:val="000000" w:themeColor="text1"/>
          <w:sz w:val="20"/>
          <w:szCs w:val="20"/>
          <w:lang w:val="en-GB"/>
        </w:rPr>
        <w:t>. Sixty people</w:t>
      </w:r>
      <w:ins w:id="29" w:author="Mika, Eleanor GIZ" w:date="2019-11-21T13:38:00Z">
        <w:r>
          <w:rPr>
            <w:rFonts w:ascii="Cambria" w:hAnsi="Cambria"/>
            <w:color w:val="000000" w:themeColor="text1"/>
            <w:sz w:val="20"/>
            <w:szCs w:val="20"/>
            <w:lang w:val="en-GB"/>
          </w:rPr>
          <w:t>,</w:t>
        </w:r>
      </w:ins>
      <w:r w:rsidRPr="00B56417">
        <w:rPr>
          <w:rFonts w:ascii="Cambria" w:hAnsi="Cambria"/>
          <w:color w:val="000000" w:themeColor="text1"/>
          <w:sz w:val="20"/>
          <w:szCs w:val="20"/>
          <w:lang w:val="en-GB"/>
        </w:rPr>
        <w:t xml:space="preserve"> </w:t>
      </w:r>
      <w:commentRangeStart w:id="30"/>
      <w:commentRangeStart w:id="31"/>
      <w:ins w:id="32" w:author="Mika, Eleanor GIZ" w:date="2019-11-21T13:38:00Z">
        <w:r w:rsidRPr="00B56417">
          <w:rPr>
            <w:rFonts w:ascii="Cambria" w:hAnsi="Cambria"/>
            <w:color w:val="000000" w:themeColor="text1"/>
            <w:sz w:val="20"/>
            <w:szCs w:val="20"/>
            <w:lang w:val="en-GB"/>
          </w:rPr>
          <w:t>including women</w:t>
        </w:r>
      </w:ins>
      <w:commentRangeEnd w:id="30"/>
      <w:ins w:id="33" w:author="Mika, Eleanor GIZ" w:date="2019-11-21T13:53:00Z">
        <w:r w:rsidR="00BF5C4F">
          <w:rPr>
            <w:rStyle w:val="CommentReference"/>
          </w:rPr>
          <w:commentReference w:id="30"/>
        </w:r>
      </w:ins>
      <w:commentRangeEnd w:id="31"/>
      <w:r w:rsidR="001943D2">
        <w:rPr>
          <w:rStyle w:val="CommentReference"/>
        </w:rPr>
        <w:commentReference w:id="31"/>
      </w:r>
      <w:ins w:id="34" w:author="Mika, Eleanor GIZ" w:date="2019-11-21T13:38:00Z">
        <w:r w:rsidRPr="00B56417">
          <w:rPr>
            <w:rFonts w:ascii="Cambria" w:hAnsi="Cambria"/>
            <w:color w:val="000000" w:themeColor="text1"/>
            <w:sz w:val="20"/>
            <w:szCs w:val="20"/>
            <w:lang w:val="en-GB"/>
          </w:rPr>
          <w:t xml:space="preserve">, </w:t>
        </w:r>
      </w:ins>
      <w:r w:rsidRPr="00B56417">
        <w:rPr>
          <w:rFonts w:ascii="Cambria" w:hAnsi="Cambria"/>
          <w:color w:val="000000" w:themeColor="text1"/>
          <w:sz w:val="20"/>
          <w:szCs w:val="20"/>
          <w:lang w:val="en-GB"/>
        </w:rPr>
        <w:t>participated</w:t>
      </w:r>
      <w:del w:id="35" w:author="Mika, Eleanor GIZ" w:date="2019-11-21T13:38:00Z">
        <w:r w:rsidRPr="00B56417" w:rsidDel="00B56417">
          <w:rPr>
            <w:rFonts w:ascii="Cambria" w:hAnsi="Cambria"/>
            <w:color w:val="000000" w:themeColor="text1"/>
            <w:sz w:val="20"/>
            <w:szCs w:val="20"/>
            <w:lang w:val="en-GB"/>
          </w:rPr>
          <w:delText>,</w:delText>
        </w:r>
      </w:del>
      <w:r w:rsidRPr="00B56417">
        <w:rPr>
          <w:rFonts w:ascii="Cambria" w:hAnsi="Cambria"/>
          <w:color w:val="000000" w:themeColor="text1"/>
          <w:sz w:val="20"/>
          <w:szCs w:val="20"/>
          <w:lang w:val="en-GB"/>
        </w:rPr>
        <w:t xml:space="preserve"> </w:t>
      </w:r>
      <w:del w:id="36" w:author="Mika, Eleanor GIZ" w:date="2019-11-21T13:38:00Z">
        <w:r w:rsidRPr="00B56417" w:rsidDel="00B56417">
          <w:rPr>
            <w:rFonts w:ascii="Cambria" w:hAnsi="Cambria"/>
            <w:color w:val="000000" w:themeColor="text1"/>
            <w:sz w:val="20"/>
            <w:szCs w:val="20"/>
            <w:lang w:val="en-GB"/>
          </w:rPr>
          <w:delText xml:space="preserve">including women, </w:delText>
        </w:r>
      </w:del>
      <w:ins w:id="37" w:author="Mika, Eleanor GIZ" w:date="2019-11-21T13:38:00Z">
        <w:r>
          <w:rPr>
            <w:rFonts w:ascii="Cambria" w:hAnsi="Cambria"/>
            <w:color w:val="000000" w:themeColor="text1"/>
            <w:sz w:val="20"/>
            <w:szCs w:val="20"/>
            <w:lang w:val="en-GB"/>
          </w:rPr>
          <w:t xml:space="preserve">in </w:t>
        </w:r>
        <w:commentRangeStart w:id="38"/>
        <w:commentRangeStart w:id="39"/>
        <w:r>
          <w:rPr>
            <w:rFonts w:ascii="Cambria" w:hAnsi="Cambria"/>
            <w:color w:val="000000" w:themeColor="text1"/>
            <w:sz w:val="20"/>
            <w:szCs w:val="20"/>
            <w:lang w:val="en-GB"/>
          </w:rPr>
          <w:t xml:space="preserve">discussions </w:t>
        </w:r>
      </w:ins>
      <w:commentRangeEnd w:id="38"/>
      <w:ins w:id="40" w:author="Mika, Eleanor GIZ" w:date="2019-11-21T14:50:00Z">
        <w:r w:rsidR="003B200B">
          <w:rPr>
            <w:rStyle w:val="CommentReference"/>
          </w:rPr>
          <w:commentReference w:id="38"/>
        </w:r>
      </w:ins>
      <w:commentRangeEnd w:id="39"/>
      <w:r w:rsidR="00115370">
        <w:rPr>
          <w:rStyle w:val="CommentReference"/>
        </w:rPr>
        <w:commentReference w:id="39"/>
      </w:r>
      <w:ins w:id="41" w:author="Mika, Eleanor GIZ" w:date="2019-11-21T13:38:00Z">
        <w:r>
          <w:rPr>
            <w:rFonts w:ascii="Cambria" w:hAnsi="Cambria"/>
            <w:color w:val="000000" w:themeColor="text1"/>
            <w:sz w:val="20"/>
            <w:szCs w:val="20"/>
            <w:lang w:val="en-GB"/>
          </w:rPr>
          <w:t xml:space="preserve">on how </w:t>
        </w:r>
      </w:ins>
      <w:del w:id="42" w:author="Mika, Eleanor GIZ" w:date="2019-11-21T13:38:00Z">
        <w:r w:rsidRPr="00B56417" w:rsidDel="00B56417">
          <w:rPr>
            <w:rFonts w:ascii="Cambria" w:hAnsi="Cambria"/>
            <w:color w:val="000000" w:themeColor="text1"/>
            <w:sz w:val="20"/>
            <w:szCs w:val="20"/>
            <w:lang w:val="en-GB"/>
          </w:rPr>
          <w:delText xml:space="preserve">and discussed </w:delText>
        </w:r>
      </w:del>
      <w:r w:rsidRPr="00B56417">
        <w:rPr>
          <w:rFonts w:ascii="Cambria" w:hAnsi="Cambria"/>
          <w:color w:val="000000" w:themeColor="text1"/>
          <w:sz w:val="20"/>
          <w:szCs w:val="20"/>
          <w:lang w:val="en-GB"/>
        </w:rPr>
        <w:t xml:space="preserve">to promote the private sector and help AREU </w:t>
      </w:r>
      <w:del w:id="43" w:author="Mika, Eleanor GIZ" w:date="2019-11-21T13:41:00Z">
        <w:r w:rsidRPr="00B56417" w:rsidDel="00B56417">
          <w:rPr>
            <w:rFonts w:ascii="Cambria" w:hAnsi="Cambria"/>
            <w:color w:val="000000" w:themeColor="text1"/>
            <w:sz w:val="20"/>
            <w:szCs w:val="20"/>
            <w:lang w:val="en-GB"/>
          </w:rPr>
          <w:delText xml:space="preserve">to </w:delText>
        </w:r>
      </w:del>
      <w:r w:rsidRPr="00B56417">
        <w:rPr>
          <w:rFonts w:ascii="Cambria" w:hAnsi="Cambria"/>
          <w:color w:val="000000" w:themeColor="text1"/>
          <w:sz w:val="20"/>
          <w:szCs w:val="20"/>
          <w:lang w:val="en-GB"/>
        </w:rPr>
        <w:t>disseminate updated information</w:t>
      </w:r>
      <w:ins w:id="44" w:author="Mika, Eleanor GIZ" w:date="2019-11-21T13:42:00Z">
        <w:r>
          <w:rPr>
            <w:rFonts w:ascii="Cambria" w:hAnsi="Cambria"/>
            <w:color w:val="000000" w:themeColor="text1"/>
            <w:sz w:val="20"/>
            <w:szCs w:val="20"/>
            <w:lang w:val="en-GB"/>
          </w:rPr>
          <w:t xml:space="preserve"> as well as</w:t>
        </w:r>
      </w:ins>
      <w:del w:id="45" w:author="Mika, Eleanor GIZ" w:date="2019-11-21T13:42:00Z">
        <w:r w:rsidRPr="00B56417" w:rsidDel="00B56417">
          <w:rPr>
            <w:rFonts w:ascii="Cambria" w:hAnsi="Cambria"/>
            <w:color w:val="000000" w:themeColor="text1"/>
            <w:sz w:val="20"/>
            <w:szCs w:val="20"/>
            <w:lang w:val="en-GB"/>
          </w:rPr>
          <w:delText>,</w:delText>
        </w:r>
      </w:del>
      <w:r w:rsidRPr="00B56417">
        <w:rPr>
          <w:rFonts w:ascii="Cambria" w:hAnsi="Cambria"/>
          <w:color w:val="000000" w:themeColor="text1"/>
          <w:sz w:val="20"/>
          <w:szCs w:val="20"/>
          <w:lang w:val="en-GB"/>
        </w:rPr>
        <w:t xml:space="preserve"> train and build the capacity of its member organi</w:t>
      </w:r>
      <w:ins w:id="46" w:author="Mika, Eleanor GIZ" w:date="2019-11-21T13:37:00Z">
        <w:r>
          <w:rPr>
            <w:rFonts w:ascii="Cambria" w:hAnsi="Cambria"/>
            <w:color w:val="000000" w:themeColor="text1"/>
            <w:sz w:val="20"/>
            <w:szCs w:val="20"/>
            <w:lang w:val="en-GB"/>
          </w:rPr>
          <w:t>s</w:t>
        </w:r>
      </w:ins>
      <w:del w:id="47" w:author="Mika, Eleanor GIZ" w:date="2019-11-21T13:37:00Z">
        <w:r w:rsidRPr="00B56417" w:rsidDel="00B56417">
          <w:rPr>
            <w:rFonts w:ascii="Cambria" w:hAnsi="Cambria"/>
            <w:color w:val="000000" w:themeColor="text1"/>
            <w:sz w:val="20"/>
            <w:szCs w:val="20"/>
            <w:lang w:val="en-GB"/>
          </w:rPr>
          <w:delText>z</w:delText>
        </w:r>
      </w:del>
      <w:r w:rsidRPr="00B56417">
        <w:rPr>
          <w:rFonts w:ascii="Cambria" w:hAnsi="Cambria"/>
          <w:color w:val="000000" w:themeColor="text1"/>
          <w:sz w:val="20"/>
          <w:szCs w:val="20"/>
          <w:lang w:val="en-GB"/>
        </w:rPr>
        <w:t>ations</w:t>
      </w:r>
      <w:ins w:id="48" w:author="Mika, Eleanor GIZ" w:date="2019-11-21T13:41:00Z">
        <w:r>
          <w:rPr>
            <w:rFonts w:ascii="Cambria" w:hAnsi="Cambria"/>
            <w:color w:val="000000" w:themeColor="text1"/>
            <w:sz w:val="20"/>
            <w:szCs w:val="20"/>
            <w:lang w:val="en-GB"/>
          </w:rPr>
          <w:t xml:space="preserve">. </w:t>
        </w:r>
      </w:ins>
      <w:del w:id="49" w:author="Mika, Eleanor GIZ" w:date="2019-11-21T13:41:00Z">
        <w:r w:rsidRPr="00B56417" w:rsidDel="00B56417">
          <w:rPr>
            <w:rFonts w:ascii="Cambria" w:hAnsi="Cambria"/>
            <w:color w:val="000000" w:themeColor="text1"/>
            <w:sz w:val="20"/>
            <w:szCs w:val="20"/>
            <w:lang w:val="en-GB"/>
          </w:rPr>
          <w:delText xml:space="preserve"> </w:delText>
        </w:r>
      </w:del>
      <w:moveFromRangeStart w:id="50" w:author="Mika, Eleanor GIZ" w:date="2019-11-21T13:41:00Z" w:name="move25236123"/>
      <w:moveFrom w:id="51" w:author="Mika, Eleanor GIZ" w:date="2019-11-21T13:41:00Z">
        <w:r w:rsidRPr="00B56417" w:rsidDel="00B56417">
          <w:rPr>
            <w:rFonts w:ascii="Cambria" w:hAnsi="Cambria"/>
            <w:color w:val="000000" w:themeColor="text1"/>
            <w:sz w:val="20"/>
            <w:szCs w:val="20"/>
            <w:lang w:val="en-GB"/>
          </w:rPr>
          <w:t xml:space="preserve">to develop their businesses in order to compete in the national and international market. </w:t>
        </w:r>
      </w:moveFrom>
      <w:moveFromRangeEnd w:id="50"/>
      <w:del w:id="52" w:author="Mika, Eleanor GIZ" w:date="2019-11-21T13:42:00Z">
        <w:r w:rsidRPr="00B56417" w:rsidDel="00B56417">
          <w:rPr>
            <w:rFonts w:ascii="Cambria" w:hAnsi="Cambria"/>
            <w:color w:val="000000" w:themeColor="text1"/>
            <w:sz w:val="20"/>
            <w:szCs w:val="20"/>
            <w:lang w:val="en-GB"/>
          </w:rPr>
          <w:delText>The group consisted</w:delText>
        </w:r>
      </w:del>
      <w:ins w:id="53" w:author="Mika, Eleanor GIZ" w:date="2019-11-21T13:42:00Z">
        <w:r>
          <w:rPr>
            <w:rFonts w:ascii="Cambria" w:hAnsi="Cambria"/>
            <w:color w:val="000000" w:themeColor="text1"/>
            <w:sz w:val="20"/>
            <w:szCs w:val="20"/>
            <w:lang w:val="en-GB"/>
          </w:rPr>
          <w:t>In attendance were</w:t>
        </w:r>
      </w:ins>
      <w:del w:id="54" w:author="Mika, Eleanor GIZ" w:date="2019-11-21T13:42:00Z">
        <w:r w:rsidRPr="00B56417" w:rsidDel="00B56417">
          <w:rPr>
            <w:rFonts w:ascii="Cambria" w:hAnsi="Cambria"/>
            <w:color w:val="000000" w:themeColor="text1"/>
            <w:sz w:val="20"/>
            <w:szCs w:val="20"/>
            <w:lang w:val="en-GB"/>
          </w:rPr>
          <w:delText xml:space="preserve"> of</w:delText>
        </w:r>
      </w:del>
      <w:r w:rsidRPr="00B56417">
        <w:rPr>
          <w:rFonts w:ascii="Cambria" w:hAnsi="Cambria"/>
          <w:color w:val="000000" w:themeColor="text1"/>
          <w:sz w:val="20"/>
          <w:szCs w:val="20"/>
          <w:lang w:val="en-GB"/>
        </w:rPr>
        <w:t xml:space="preserve"> representatives </w:t>
      </w:r>
      <w:ins w:id="55" w:author="Mika, Eleanor GIZ" w:date="2019-11-21T13:43:00Z">
        <w:r>
          <w:rPr>
            <w:rFonts w:ascii="Cambria" w:hAnsi="Cambria"/>
            <w:color w:val="000000" w:themeColor="text1"/>
            <w:sz w:val="20"/>
            <w:szCs w:val="20"/>
            <w:lang w:val="en-GB"/>
          </w:rPr>
          <w:t>from</w:t>
        </w:r>
      </w:ins>
      <w:del w:id="56" w:author="Mika, Eleanor GIZ" w:date="2019-11-21T13:43:00Z">
        <w:r w:rsidRPr="00B56417" w:rsidDel="00B56417">
          <w:rPr>
            <w:rFonts w:ascii="Cambria" w:hAnsi="Cambria"/>
            <w:color w:val="000000" w:themeColor="text1"/>
            <w:sz w:val="20"/>
            <w:szCs w:val="20"/>
            <w:lang w:val="en-GB"/>
          </w:rPr>
          <w:delText>of</w:delText>
        </w:r>
      </w:del>
      <w:r w:rsidRPr="00B56417">
        <w:rPr>
          <w:rFonts w:ascii="Cambria" w:hAnsi="Cambria"/>
          <w:color w:val="000000" w:themeColor="text1"/>
          <w:sz w:val="20"/>
          <w:szCs w:val="20"/>
          <w:lang w:val="en-GB"/>
        </w:rPr>
        <w:t xml:space="preserve"> the Ministry of Energy and Water (MEW), Da Afghanistan </w:t>
      </w:r>
      <w:proofErr w:type="spellStart"/>
      <w:r w:rsidRPr="00B56417">
        <w:rPr>
          <w:rFonts w:ascii="Cambria" w:hAnsi="Cambria"/>
          <w:color w:val="000000" w:themeColor="text1"/>
          <w:sz w:val="20"/>
          <w:szCs w:val="20"/>
          <w:lang w:val="en-GB"/>
        </w:rPr>
        <w:t>Breshna</w:t>
      </w:r>
      <w:proofErr w:type="spellEnd"/>
      <w:r w:rsidRPr="00B56417">
        <w:rPr>
          <w:rFonts w:ascii="Cambria" w:hAnsi="Cambria"/>
          <w:color w:val="000000" w:themeColor="text1"/>
          <w:sz w:val="20"/>
          <w:szCs w:val="20"/>
          <w:lang w:val="en-GB"/>
        </w:rPr>
        <w:t xml:space="preserve"> Sherkat (DABS),</w:t>
      </w:r>
      <w:ins w:id="57" w:author="Mika, Eleanor GIZ" w:date="2019-11-21T13:43:00Z">
        <w:r>
          <w:rPr>
            <w:rFonts w:ascii="Cambria" w:hAnsi="Cambria"/>
            <w:color w:val="000000" w:themeColor="text1"/>
            <w:sz w:val="20"/>
            <w:szCs w:val="20"/>
            <w:lang w:val="en-GB"/>
          </w:rPr>
          <w:t xml:space="preserve"> and</w:t>
        </w:r>
      </w:ins>
      <w:r w:rsidRPr="00B56417">
        <w:rPr>
          <w:rFonts w:ascii="Cambria" w:hAnsi="Cambria"/>
          <w:color w:val="000000" w:themeColor="text1"/>
          <w:sz w:val="20"/>
          <w:szCs w:val="20"/>
          <w:lang w:val="en-GB"/>
        </w:rPr>
        <w:t xml:space="preserve"> </w:t>
      </w:r>
      <w:ins w:id="58" w:author="Mika, Eleanor GIZ" w:date="2019-11-21T13:43:00Z">
        <w:r>
          <w:rPr>
            <w:rFonts w:ascii="Cambria" w:hAnsi="Cambria"/>
            <w:color w:val="000000" w:themeColor="text1"/>
            <w:sz w:val="20"/>
            <w:szCs w:val="20"/>
            <w:lang w:val="en-GB"/>
          </w:rPr>
          <w:t xml:space="preserve">the </w:t>
        </w:r>
      </w:ins>
      <w:r w:rsidRPr="00B56417">
        <w:rPr>
          <w:rFonts w:ascii="Cambria" w:hAnsi="Cambria"/>
          <w:color w:val="000000" w:themeColor="text1"/>
          <w:sz w:val="20"/>
          <w:szCs w:val="20"/>
          <w:lang w:val="en-GB"/>
        </w:rPr>
        <w:t xml:space="preserve">Ministry of Rural Rehabilitation and Development (MRRD). The Afghan-German Cooperation’s Energy Sector Improvement Programme (ESIP) </w:t>
      </w:r>
      <w:del w:id="59" w:author="Mika, Eleanor GIZ" w:date="2019-11-21T13:43:00Z">
        <w:r w:rsidRPr="00B56417" w:rsidDel="00B56417">
          <w:rPr>
            <w:rFonts w:ascii="Cambria" w:hAnsi="Cambria"/>
            <w:color w:val="000000" w:themeColor="text1"/>
            <w:sz w:val="20"/>
            <w:szCs w:val="20"/>
            <w:lang w:val="en-GB"/>
          </w:rPr>
          <w:delText xml:space="preserve">and other AREU members from the private sector. The Afghan-German Cooperation, ESIP </w:delText>
        </w:r>
      </w:del>
      <w:r w:rsidRPr="00B56417">
        <w:rPr>
          <w:rFonts w:ascii="Cambria" w:hAnsi="Cambria"/>
          <w:color w:val="000000" w:themeColor="text1"/>
          <w:sz w:val="20"/>
          <w:szCs w:val="20"/>
          <w:lang w:val="en-GB"/>
        </w:rPr>
        <w:t>supported the workshop.</w:t>
      </w:r>
      <w:bookmarkStart w:id="60" w:name="_Hlk24456974"/>
    </w:p>
    <w:p w14:paraId="3AD00C9E" w14:textId="77777777" w:rsidR="0077014A" w:rsidRDefault="0077014A">
      <w:pPr>
        <w:suppressAutoHyphens/>
        <w:jc w:val="both"/>
        <w:rPr>
          <w:ins w:id="61" w:author="Mika, Eleanor GIZ" w:date="2019-11-21T13:41:00Z"/>
          <w:rFonts w:ascii="Cambria" w:hAnsi="Cambria"/>
          <w:color w:val="000000" w:themeColor="text1"/>
          <w:sz w:val="20"/>
          <w:szCs w:val="20"/>
          <w:lang w:val="en-GB"/>
        </w:rPr>
        <w:pPrChange w:id="62" w:author="Mika, Eleanor GIZ" w:date="2019-11-21T13:47:00Z">
          <w:pPr/>
        </w:pPrChange>
      </w:pPr>
    </w:p>
    <w:p w14:paraId="5A80CF9B" w14:textId="77777777" w:rsidR="00B56417" w:rsidDel="003B200B" w:rsidRDefault="00B56417">
      <w:pPr>
        <w:suppressAutoHyphens/>
        <w:jc w:val="both"/>
        <w:rPr>
          <w:del w:id="63" w:author="Mika, Eleanor GIZ" w:date="2019-11-21T14:46:00Z"/>
          <w:rFonts w:ascii="Cambria" w:hAnsi="Cambria"/>
          <w:color w:val="000000" w:themeColor="text1"/>
          <w:sz w:val="20"/>
          <w:szCs w:val="20"/>
          <w:lang w:val="en-GB"/>
        </w:rPr>
        <w:pPrChange w:id="64" w:author="Mika, Eleanor GIZ" w:date="2019-11-21T13:41:00Z">
          <w:pPr/>
        </w:pPrChange>
      </w:pPr>
    </w:p>
    <w:p w14:paraId="1AA94EB8" w14:textId="77777777" w:rsidR="00B56417" w:rsidRDefault="00B56417">
      <w:pPr>
        <w:suppressAutoHyphens/>
        <w:jc w:val="both"/>
        <w:rPr>
          <w:ins w:id="65" w:author="Mika, Eleanor GIZ" w:date="2019-11-21T15:11:00Z"/>
          <w:rFonts w:ascii="Cambria" w:hAnsi="Cambria"/>
          <w:color w:val="000000" w:themeColor="text1"/>
          <w:sz w:val="20"/>
          <w:szCs w:val="20"/>
          <w:lang w:val="en-GB"/>
        </w:rPr>
        <w:pPrChange w:id="66" w:author="Mika, Eleanor GIZ" w:date="2019-11-21T13:38:00Z">
          <w:pPr>
            <w:jc w:val="lowKashida"/>
          </w:pPr>
        </w:pPrChange>
      </w:pPr>
      <w:moveToRangeStart w:id="67" w:author="Mika, Eleanor GIZ" w:date="2019-11-21T13:41:00Z" w:name="move25236123"/>
      <w:moveTo w:id="68" w:author="Mika, Eleanor GIZ" w:date="2019-11-21T13:41:00Z">
        <w:del w:id="69" w:author="Mika, Eleanor GIZ" w:date="2019-11-21T14:46:00Z">
          <w:r w:rsidRPr="00B56417" w:rsidDel="003B200B">
            <w:rPr>
              <w:rFonts w:ascii="Cambria" w:hAnsi="Cambria"/>
              <w:color w:val="000000" w:themeColor="text1"/>
              <w:sz w:val="20"/>
              <w:szCs w:val="20"/>
              <w:lang w:val="en-GB"/>
            </w:rPr>
            <w:delText>to develop their businesses in order to compete in the national and international market.</w:delText>
          </w:r>
        </w:del>
      </w:moveTo>
      <w:moveToRangeEnd w:id="67"/>
      <w:ins w:id="70" w:author="Mika, Eleanor GIZ" w:date="2019-11-21T15:11:00Z">
        <w:r w:rsidR="0077014A" w:rsidRPr="0077014A">
          <w:rPr>
            <w:rFonts w:ascii="Cambria" w:hAnsi="Cambria"/>
            <w:color w:val="000000" w:themeColor="text1"/>
            <w:sz w:val="20"/>
            <w:szCs w:val="20"/>
            <w:lang w:val="en-GB"/>
          </w:rPr>
          <w:t xml:space="preserve"> </w:t>
        </w:r>
        <w:r w:rsidR="0077014A">
          <w:rPr>
            <w:rFonts w:ascii="Cambria" w:hAnsi="Cambria"/>
            <w:color w:val="000000" w:themeColor="text1"/>
            <w:sz w:val="20"/>
            <w:szCs w:val="20"/>
            <w:lang w:val="en-GB"/>
          </w:rPr>
          <w:t xml:space="preserve">Faridullah Sharafmal, Head of the </w:t>
        </w:r>
        <w:commentRangeStart w:id="71"/>
        <w:commentRangeStart w:id="72"/>
        <w:r w:rsidR="0077014A">
          <w:rPr>
            <w:rFonts w:ascii="Cambria" w:hAnsi="Cambria"/>
            <w:color w:val="000000" w:themeColor="text1"/>
            <w:sz w:val="20"/>
            <w:szCs w:val="20"/>
            <w:lang w:val="en-GB"/>
          </w:rPr>
          <w:t xml:space="preserve">Renewable Energy Department </w:t>
        </w:r>
        <w:commentRangeEnd w:id="71"/>
        <w:r w:rsidR="0077014A">
          <w:rPr>
            <w:rStyle w:val="CommentReference"/>
          </w:rPr>
          <w:commentReference w:id="71"/>
        </w:r>
      </w:ins>
      <w:commentRangeEnd w:id="72"/>
      <w:r w:rsidR="00115370">
        <w:rPr>
          <w:rStyle w:val="CommentReference"/>
        </w:rPr>
        <w:commentReference w:id="72"/>
      </w:r>
      <w:ins w:id="73" w:author="Mika, Eleanor GIZ" w:date="2019-11-21T15:11:00Z">
        <w:r w:rsidR="0077014A">
          <w:rPr>
            <w:rFonts w:ascii="Cambria" w:hAnsi="Cambria"/>
            <w:color w:val="000000" w:themeColor="text1"/>
            <w:sz w:val="20"/>
            <w:szCs w:val="20"/>
            <w:lang w:val="en-GB"/>
          </w:rPr>
          <w:t>said, ‘</w:t>
        </w:r>
        <w:r w:rsidR="0077014A" w:rsidRPr="00A05C28">
          <w:rPr>
            <w:rFonts w:ascii="Cambria" w:hAnsi="Cambria"/>
            <w:color w:val="000000" w:themeColor="text1"/>
            <w:sz w:val="20"/>
            <w:szCs w:val="20"/>
            <w:highlight w:val="yellow"/>
            <w:lang w:val="en-GB"/>
          </w:rPr>
          <w:t>Quote</w:t>
        </w:r>
        <w:r w:rsidR="0077014A">
          <w:rPr>
            <w:rFonts w:ascii="Cambria" w:hAnsi="Cambria"/>
            <w:color w:val="000000" w:themeColor="text1"/>
            <w:sz w:val="20"/>
            <w:szCs w:val="20"/>
            <w:lang w:val="en-GB"/>
          </w:rPr>
          <w:t>.’</w:t>
        </w:r>
      </w:ins>
    </w:p>
    <w:p w14:paraId="6C3DA16A" w14:textId="77777777" w:rsidR="0077014A" w:rsidRPr="00B56417" w:rsidRDefault="0077014A">
      <w:pPr>
        <w:suppressAutoHyphens/>
        <w:jc w:val="both"/>
        <w:rPr>
          <w:rFonts w:ascii="Cambria" w:hAnsi="Cambria"/>
          <w:color w:val="000000" w:themeColor="text1"/>
          <w:sz w:val="20"/>
          <w:szCs w:val="20"/>
          <w:lang w:val="en-GB"/>
        </w:rPr>
        <w:pPrChange w:id="74" w:author="Mika, Eleanor GIZ" w:date="2019-11-21T13:38:00Z">
          <w:pPr>
            <w:jc w:val="lowKashida"/>
          </w:pPr>
        </w:pPrChange>
      </w:pPr>
    </w:p>
    <w:p w14:paraId="13663EAB" w14:textId="77777777" w:rsidR="00B56417" w:rsidDel="00DE5D77" w:rsidRDefault="00B56417">
      <w:pPr>
        <w:suppressAutoHyphens/>
        <w:jc w:val="both"/>
        <w:rPr>
          <w:ins w:id="75" w:author="Mika, Eleanor GIZ" w:date="2019-11-21T13:39:00Z"/>
          <w:del w:id="76" w:author="Sepehr, Bibi Maryam GIZ AF" w:date="2019-11-23T10:48:00Z"/>
          <w:rFonts w:ascii="Cambria" w:hAnsi="Cambria"/>
          <w:color w:val="000000" w:themeColor="text1"/>
          <w:sz w:val="20"/>
          <w:szCs w:val="20"/>
          <w:lang w:val="en-GB"/>
        </w:rPr>
        <w:pPrChange w:id="77" w:author="Mika, Eleanor GIZ" w:date="2019-11-21T13:50:00Z">
          <w:pPr>
            <w:jc w:val="lowKashida"/>
          </w:pPr>
        </w:pPrChange>
      </w:pPr>
      <w:r w:rsidRPr="00B56417">
        <w:rPr>
          <w:rFonts w:ascii="Cambria" w:hAnsi="Cambria"/>
          <w:color w:val="000000" w:themeColor="text1"/>
          <w:sz w:val="20"/>
          <w:szCs w:val="20"/>
          <w:lang w:val="en-GB"/>
        </w:rPr>
        <w:t>During the workshop</w:t>
      </w:r>
      <w:ins w:id="78" w:author="Mika, Eleanor GIZ" w:date="2019-11-21T13:49:00Z">
        <w:r w:rsidR="00BF5C4F">
          <w:rPr>
            <w:rFonts w:ascii="Cambria" w:hAnsi="Cambria"/>
            <w:color w:val="000000" w:themeColor="text1"/>
            <w:sz w:val="20"/>
            <w:szCs w:val="20"/>
            <w:lang w:val="en-GB"/>
          </w:rPr>
          <w:t>,</w:t>
        </w:r>
      </w:ins>
      <w:r w:rsidRPr="00B56417">
        <w:rPr>
          <w:rFonts w:ascii="Cambria" w:hAnsi="Cambria"/>
          <w:color w:val="000000" w:themeColor="text1"/>
          <w:sz w:val="20"/>
          <w:szCs w:val="20"/>
          <w:lang w:val="en-GB"/>
        </w:rPr>
        <w:t xml:space="preserve"> </w:t>
      </w:r>
      <w:del w:id="79" w:author="Mika, Eleanor GIZ" w:date="2019-11-21T13:50:00Z">
        <w:r w:rsidRPr="00B56417" w:rsidDel="00BF5C4F">
          <w:rPr>
            <w:rFonts w:ascii="Cambria" w:hAnsi="Cambria"/>
            <w:color w:val="000000" w:themeColor="text1"/>
            <w:sz w:val="20"/>
            <w:szCs w:val="20"/>
            <w:lang w:val="en-GB"/>
          </w:rPr>
          <w:delText>the expertise of stake</w:delText>
        </w:r>
      </w:del>
      <w:del w:id="80" w:author="Mika, Eleanor GIZ" w:date="2019-11-21T13:48:00Z">
        <w:r w:rsidRPr="00B56417" w:rsidDel="00BF5C4F">
          <w:rPr>
            <w:rFonts w:ascii="Cambria" w:hAnsi="Cambria"/>
            <w:color w:val="000000" w:themeColor="text1"/>
            <w:sz w:val="20"/>
            <w:szCs w:val="20"/>
            <w:lang w:val="en-GB"/>
          </w:rPr>
          <w:delText xml:space="preserve"> </w:delText>
        </w:r>
      </w:del>
      <w:del w:id="81" w:author="Mika, Eleanor GIZ" w:date="2019-11-21T13:50:00Z">
        <w:r w:rsidRPr="00B56417" w:rsidDel="00BF5C4F">
          <w:rPr>
            <w:rFonts w:ascii="Cambria" w:hAnsi="Cambria"/>
            <w:color w:val="000000" w:themeColor="text1"/>
            <w:sz w:val="20"/>
            <w:szCs w:val="20"/>
            <w:lang w:val="en-GB"/>
          </w:rPr>
          <w:delText>holders</w:delText>
        </w:r>
      </w:del>
      <w:ins w:id="82" w:author="Mika, Eleanor GIZ" w:date="2019-11-21T13:50:00Z">
        <w:r w:rsidR="00BF5C4F">
          <w:rPr>
            <w:rFonts w:ascii="Cambria" w:hAnsi="Cambria"/>
            <w:color w:val="000000" w:themeColor="text1"/>
            <w:sz w:val="20"/>
            <w:szCs w:val="20"/>
            <w:lang w:val="en-GB"/>
          </w:rPr>
          <w:t>members</w:t>
        </w:r>
      </w:ins>
      <w:r w:rsidRPr="00B56417">
        <w:rPr>
          <w:rFonts w:ascii="Cambria" w:hAnsi="Cambria"/>
          <w:color w:val="000000" w:themeColor="text1"/>
          <w:sz w:val="20"/>
          <w:szCs w:val="20"/>
          <w:lang w:val="en-GB"/>
        </w:rPr>
        <w:t xml:space="preserve"> discussed </w:t>
      </w:r>
      <w:ins w:id="83" w:author="Mika, Eleanor GIZ" w:date="2019-11-21T13:50:00Z">
        <w:r w:rsidR="00BF5C4F">
          <w:rPr>
            <w:rFonts w:ascii="Cambria" w:hAnsi="Cambria"/>
            <w:color w:val="000000" w:themeColor="text1"/>
            <w:sz w:val="20"/>
            <w:szCs w:val="20"/>
            <w:lang w:val="en-GB"/>
          </w:rPr>
          <w:t xml:space="preserve">the </w:t>
        </w:r>
        <w:commentRangeStart w:id="84"/>
        <w:commentRangeStart w:id="85"/>
        <w:r w:rsidR="00BF5C4F">
          <w:rPr>
            <w:rFonts w:ascii="Cambria" w:hAnsi="Cambria"/>
            <w:color w:val="000000" w:themeColor="text1"/>
            <w:sz w:val="20"/>
            <w:szCs w:val="20"/>
            <w:lang w:val="en-GB"/>
          </w:rPr>
          <w:t>p</w:t>
        </w:r>
      </w:ins>
      <w:del w:id="86" w:author="Mika, Eleanor GIZ" w:date="2019-11-21T13:50:00Z">
        <w:r w:rsidRPr="00B56417" w:rsidDel="00BF5C4F">
          <w:rPr>
            <w:rFonts w:ascii="Cambria" w:hAnsi="Cambria"/>
            <w:color w:val="000000" w:themeColor="text1"/>
            <w:sz w:val="20"/>
            <w:szCs w:val="20"/>
            <w:lang w:val="en-GB"/>
          </w:rPr>
          <w:delText>on P</w:delText>
        </w:r>
      </w:del>
      <w:r w:rsidRPr="00B56417">
        <w:rPr>
          <w:rFonts w:ascii="Cambria" w:hAnsi="Cambria"/>
          <w:color w:val="000000" w:themeColor="text1"/>
          <w:sz w:val="20"/>
          <w:szCs w:val="20"/>
          <w:lang w:val="en-GB"/>
        </w:rPr>
        <w:t>rocurement process</w:t>
      </w:r>
      <w:commentRangeEnd w:id="84"/>
      <w:r w:rsidR="00BF5C4F">
        <w:rPr>
          <w:rStyle w:val="CommentReference"/>
        </w:rPr>
        <w:commentReference w:id="84"/>
      </w:r>
      <w:commentRangeEnd w:id="85"/>
      <w:r w:rsidR="00115370">
        <w:rPr>
          <w:rStyle w:val="CommentReference"/>
        </w:rPr>
        <w:commentReference w:id="85"/>
      </w:r>
      <w:r w:rsidRPr="00B56417">
        <w:rPr>
          <w:rFonts w:ascii="Cambria" w:hAnsi="Cambria"/>
          <w:color w:val="000000" w:themeColor="text1"/>
          <w:sz w:val="20"/>
          <w:szCs w:val="20"/>
          <w:lang w:val="en-GB"/>
        </w:rPr>
        <w:t xml:space="preserve">, </w:t>
      </w:r>
      <w:commentRangeStart w:id="87"/>
      <w:r w:rsidRPr="00B56417">
        <w:rPr>
          <w:rFonts w:ascii="Cambria" w:hAnsi="Cambria"/>
          <w:color w:val="000000" w:themeColor="text1"/>
          <w:sz w:val="20"/>
          <w:szCs w:val="20"/>
          <w:lang w:val="en-GB"/>
        </w:rPr>
        <w:t>updates on rule</w:t>
      </w:r>
      <w:ins w:id="88" w:author="Mika, Eleanor GIZ" w:date="2019-11-21T13:50:00Z">
        <w:r w:rsidR="00BF5C4F">
          <w:rPr>
            <w:rFonts w:ascii="Cambria" w:hAnsi="Cambria"/>
            <w:color w:val="000000" w:themeColor="text1"/>
            <w:sz w:val="20"/>
            <w:szCs w:val="20"/>
            <w:lang w:val="en-GB"/>
          </w:rPr>
          <w:t>s</w:t>
        </w:r>
      </w:ins>
      <w:r w:rsidRPr="00B56417">
        <w:rPr>
          <w:rFonts w:ascii="Cambria" w:hAnsi="Cambria"/>
          <w:color w:val="000000" w:themeColor="text1"/>
          <w:sz w:val="20"/>
          <w:szCs w:val="20"/>
          <w:lang w:val="en-GB"/>
        </w:rPr>
        <w:t>, laws and policies</w:t>
      </w:r>
      <w:commentRangeEnd w:id="87"/>
      <w:r w:rsidR="00B23890">
        <w:rPr>
          <w:rStyle w:val="CommentReference"/>
        </w:rPr>
        <w:commentReference w:id="87"/>
      </w:r>
      <w:r w:rsidRPr="00B56417">
        <w:rPr>
          <w:rFonts w:ascii="Cambria" w:hAnsi="Cambria"/>
          <w:color w:val="000000" w:themeColor="text1"/>
          <w:sz w:val="20"/>
          <w:szCs w:val="20"/>
          <w:lang w:val="en-GB"/>
        </w:rPr>
        <w:t xml:space="preserve">, </w:t>
      </w:r>
      <w:commentRangeStart w:id="89"/>
      <w:commentRangeStart w:id="90"/>
      <w:r w:rsidRPr="00B56417">
        <w:rPr>
          <w:rFonts w:ascii="Cambria" w:hAnsi="Cambria"/>
          <w:color w:val="000000" w:themeColor="text1"/>
          <w:sz w:val="20"/>
          <w:szCs w:val="20"/>
          <w:lang w:val="en-GB"/>
        </w:rPr>
        <w:t>up-coming projects and opportunities</w:t>
      </w:r>
      <w:commentRangeEnd w:id="89"/>
      <w:r w:rsidR="00BF5C4F">
        <w:rPr>
          <w:rStyle w:val="CommentReference"/>
        </w:rPr>
        <w:commentReference w:id="89"/>
      </w:r>
      <w:commentRangeEnd w:id="90"/>
      <w:r w:rsidR="00115370">
        <w:rPr>
          <w:rStyle w:val="CommentReference"/>
        </w:rPr>
        <w:commentReference w:id="90"/>
      </w:r>
      <w:commentRangeStart w:id="91"/>
      <w:commentRangeStart w:id="92"/>
      <w:r w:rsidRPr="00B56417">
        <w:rPr>
          <w:rFonts w:ascii="Cambria" w:hAnsi="Cambria"/>
          <w:color w:val="000000" w:themeColor="text1"/>
          <w:sz w:val="20"/>
          <w:szCs w:val="20"/>
          <w:lang w:val="en-GB"/>
        </w:rPr>
        <w:t xml:space="preserve">, </w:t>
      </w:r>
      <w:ins w:id="93" w:author="Mika, Eleanor GIZ" w:date="2019-11-21T13:52:00Z">
        <w:r w:rsidR="00BF5C4F">
          <w:rPr>
            <w:rFonts w:ascii="Cambria" w:hAnsi="Cambria"/>
            <w:color w:val="000000" w:themeColor="text1"/>
            <w:sz w:val="20"/>
            <w:szCs w:val="20"/>
            <w:lang w:val="en-GB"/>
          </w:rPr>
          <w:t>t</w:t>
        </w:r>
      </w:ins>
      <w:del w:id="94" w:author="Mika, Eleanor GIZ" w:date="2019-11-21T13:52:00Z">
        <w:r w:rsidRPr="00B56417" w:rsidDel="00BF5C4F">
          <w:rPr>
            <w:rFonts w:ascii="Cambria" w:hAnsi="Cambria"/>
            <w:color w:val="000000" w:themeColor="text1"/>
            <w:sz w:val="20"/>
            <w:szCs w:val="20"/>
            <w:lang w:val="en-GB"/>
          </w:rPr>
          <w:delText>T</w:delText>
        </w:r>
      </w:del>
      <w:r w:rsidRPr="00B56417">
        <w:rPr>
          <w:rFonts w:ascii="Cambria" w:hAnsi="Cambria"/>
          <w:color w:val="000000" w:themeColor="text1"/>
          <w:sz w:val="20"/>
          <w:szCs w:val="20"/>
          <w:lang w:val="en-GB"/>
        </w:rPr>
        <w:t xml:space="preserve">echnical training for </w:t>
      </w:r>
      <w:ins w:id="95" w:author="Mika, Eleanor GIZ" w:date="2019-11-21T13:52:00Z">
        <w:r w:rsidR="00BF5C4F">
          <w:rPr>
            <w:rFonts w:ascii="Cambria" w:hAnsi="Cambria"/>
            <w:color w:val="000000" w:themeColor="text1"/>
            <w:sz w:val="20"/>
            <w:szCs w:val="20"/>
            <w:lang w:val="en-GB"/>
          </w:rPr>
          <w:t>r</w:t>
        </w:r>
      </w:ins>
      <w:del w:id="96" w:author="Mika, Eleanor GIZ" w:date="2019-11-21T13:52:00Z">
        <w:r w:rsidRPr="00B56417" w:rsidDel="00BF5C4F">
          <w:rPr>
            <w:rFonts w:ascii="Cambria" w:hAnsi="Cambria"/>
            <w:color w:val="000000" w:themeColor="text1"/>
            <w:sz w:val="20"/>
            <w:szCs w:val="20"/>
            <w:lang w:val="en-GB"/>
          </w:rPr>
          <w:delText>R</w:delText>
        </w:r>
      </w:del>
      <w:r w:rsidRPr="00B56417">
        <w:rPr>
          <w:rFonts w:ascii="Cambria" w:hAnsi="Cambria"/>
          <w:color w:val="000000" w:themeColor="text1"/>
          <w:sz w:val="20"/>
          <w:szCs w:val="20"/>
          <w:lang w:val="en-GB"/>
        </w:rPr>
        <w:t xml:space="preserve">enewable </w:t>
      </w:r>
      <w:ins w:id="97" w:author="Mika, Eleanor GIZ" w:date="2019-11-21T13:52:00Z">
        <w:r w:rsidR="00BF5C4F">
          <w:rPr>
            <w:rFonts w:ascii="Cambria" w:hAnsi="Cambria"/>
            <w:color w:val="000000" w:themeColor="text1"/>
            <w:sz w:val="20"/>
            <w:szCs w:val="20"/>
            <w:lang w:val="en-GB"/>
          </w:rPr>
          <w:t>e</w:t>
        </w:r>
      </w:ins>
      <w:del w:id="98" w:author="Mika, Eleanor GIZ" w:date="2019-11-21T13:52:00Z">
        <w:r w:rsidRPr="00B56417" w:rsidDel="00BF5C4F">
          <w:rPr>
            <w:rFonts w:ascii="Cambria" w:hAnsi="Cambria"/>
            <w:color w:val="000000" w:themeColor="text1"/>
            <w:sz w:val="20"/>
            <w:szCs w:val="20"/>
            <w:lang w:val="en-GB"/>
          </w:rPr>
          <w:delText>E</w:delText>
        </w:r>
      </w:del>
      <w:r w:rsidRPr="00B56417">
        <w:rPr>
          <w:rFonts w:ascii="Cambria" w:hAnsi="Cambria"/>
          <w:color w:val="000000" w:themeColor="text1"/>
          <w:sz w:val="20"/>
          <w:szCs w:val="20"/>
          <w:lang w:val="en-GB"/>
        </w:rPr>
        <w:t>nergy companies</w:t>
      </w:r>
      <w:commentRangeEnd w:id="91"/>
      <w:r w:rsidR="00BF5C4F">
        <w:rPr>
          <w:rStyle w:val="CommentReference"/>
        </w:rPr>
        <w:commentReference w:id="91"/>
      </w:r>
      <w:commentRangeEnd w:id="92"/>
      <w:r w:rsidR="00696000">
        <w:rPr>
          <w:rStyle w:val="CommentReference"/>
        </w:rPr>
        <w:commentReference w:id="92"/>
      </w:r>
      <w:r w:rsidRPr="00B56417">
        <w:rPr>
          <w:rFonts w:ascii="Cambria" w:hAnsi="Cambria"/>
          <w:color w:val="000000" w:themeColor="text1"/>
          <w:sz w:val="20"/>
          <w:szCs w:val="20"/>
          <w:lang w:val="en-GB"/>
        </w:rPr>
        <w:t>,</w:t>
      </w:r>
      <w:ins w:id="99" w:author="Mika, Eleanor GIZ" w:date="2019-11-21T13:53:00Z">
        <w:r w:rsidR="00BF5C4F">
          <w:rPr>
            <w:rFonts w:ascii="Cambria" w:hAnsi="Cambria"/>
            <w:color w:val="000000" w:themeColor="text1"/>
            <w:sz w:val="20"/>
            <w:szCs w:val="20"/>
            <w:lang w:val="en-GB"/>
          </w:rPr>
          <w:t xml:space="preserve"> and</w:t>
        </w:r>
      </w:ins>
      <w:r w:rsidRPr="00B56417">
        <w:rPr>
          <w:rFonts w:ascii="Cambria" w:hAnsi="Cambria"/>
          <w:color w:val="000000" w:themeColor="text1"/>
          <w:sz w:val="20"/>
          <w:szCs w:val="20"/>
          <w:lang w:val="en-GB"/>
        </w:rPr>
        <w:t xml:space="preserve"> </w:t>
      </w:r>
      <w:commentRangeStart w:id="100"/>
      <w:commentRangeStart w:id="101"/>
      <w:r w:rsidRPr="00B56417">
        <w:rPr>
          <w:rFonts w:ascii="Cambria" w:hAnsi="Cambria"/>
          <w:color w:val="000000" w:themeColor="text1"/>
          <w:sz w:val="20"/>
          <w:szCs w:val="20"/>
          <w:lang w:val="en-GB"/>
        </w:rPr>
        <w:t>support for the private sector.</w:t>
      </w:r>
      <w:commentRangeEnd w:id="100"/>
      <w:r w:rsidR="00BF5C4F">
        <w:rPr>
          <w:rStyle w:val="CommentReference"/>
        </w:rPr>
        <w:commentReference w:id="100"/>
      </w:r>
      <w:commentRangeEnd w:id="101"/>
      <w:r w:rsidR="00115370">
        <w:rPr>
          <w:rStyle w:val="CommentReference"/>
        </w:rPr>
        <w:commentReference w:id="101"/>
      </w:r>
      <w:ins w:id="102" w:author="Mika, Eleanor GIZ" w:date="2019-11-21T14:56:00Z">
        <w:r w:rsidR="00B23890" w:rsidRPr="00B23890">
          <w:rPr>
            <w:rFonts w:ascii="Cambria" w:hAnsi="Cambria"/>
            <w:color w:val="000000" w:themeColor="text1"/>
            <w:sz w:val="20"/>
            <w:szCs w:val="20"/>
            <w:lang w:val="en-GB"/>
          </w:rPr>
          <w:t xml:space="preserve"> </w:t>
        </w:r>
        <w:r w:rsidR="00B23890">
          <w:rPr>
            <w:rFonts w:ascii="Cambria" w:hAnsi="Cambria"/>
            <w:color w:val="000000" w:themeColor="text1"/>
            <w:sz w:val="20"/>
            <w:szCs w:val="20"/>
            <w:lang w:val="en-GB"/>
          </w:rPr>
          <w:t>Experts from</w:t>
        </w:r>
        <w:r w:rsidR="00B23890" w:rsidRPr="00B56417">
          <w:rPr>
            <w:rFonts w:ascii="Cambria" w:hAnsi="Cambria"/>
            <w:color w:val="000000" w:themeColor="text1"/>
            <w:sz w:val="20"/>
            <w:szCs w:val="20"/>
            <w:lang w:val="en-GB"/>
          </w:rPr>
          <w:t xml:space="preserve"> </w:t>
        </w:r>
        <w:r w:rsidR="00B23890">
          <w:rPr>
            <w:rFonts w:ascii="Cambria" w:hAnsi="Cambria"/>
            <w:color w:val="000000" w:themeColor="text1"/>
            <w:sz w:val="20"/>
            <w:szCs w:val="20"/>
            <w:lang w:val="en-GB"/>
          </w:rPr>
          <w:t xml:space="preserve">key institutions in the renewable energy sector, including </w:t>
        </w:r>
        <w:r w:rsidR="00B23890" w:rsidRPr="00B56417">
          <w:rPr>
            <w:rFonts w:ascii="Cambria" w:hAnsi="Cambria"/>
            <w:color w:val="000000" w:themeColor="text1"/>
            <w:sz w:val="20"/>
            <w:szCs w:val="20"/>
            <w:lang w:val="en-GB"/>
          </w:rPr>
          <w:t>MEW, MRRD, and DABS</w:t>
        </w:r>
        <w:r w:rsidR="00B23890">
          <w:rPr>
            <w:rFonts w:ascii="Cambria" w:hAnsi="Cambria"/>
            <w:color w:val="000000" w:themeColor="text1"/>
            <w:sz w:val="20"/>
            <w:szCs w:val="20"/>
            <w:lang w:val="en-GB"/>
          </w:rPr>
          <w:t>,</w:t>
        </w:r>
        <w:r w:rsidR="00B23890" w:rsidRPr="00B56417">
          <w:rPr>
            <w:rFonts w:ascii="Cambria" w:hAnsi="Cambria"/>
            <w:color w:val="000000" w:themeColor="text1"/>
            <w:sz w:val="20"/>
            <w:szCs w:val="20"/>
            <w:lang w:val="en-GB"/>
          </w:rPr>
          <w:t xml:space="preserve"> </w:t>
        </w:r>
        <w:r w:rsidR="00B23890">
          <w:rPr>
            <w:rFonts w:ascii="Cambria" w:hAnsi="Cambria"/>
            <w:color w:val="000000" w:themeColor="text1"/>
            <w:sz w:val="20"/>
            <w:szCs w:val="20"/>
            <w:lang w:val="en-GB"/>
          </w:rPr>
          <w:t>provided</w:t>
        </w:r>
        <w:r w:rsidR="00B23890" w:rsidRPr="00B56417">
          <w:rPr>
            <w:rFonts w:ascii="Cambria" w:hAnsi="Cambria"/>
            <w:color w:val="000000" w:themeColor="text1"/>
            <w:sz w:val="20"/>
            <w:szCs w:val="20"/>
            <w:lang w:val="en-GB"/>
          </w:rPr>
          <w:t xml:space="preserve"> the </w:t>
        </w:r>
        <w:commentRangeStart w:id="103"/>
        <w:r w:rsidR="00B23890" w:rsidRPr="00B56417">
          <w:rPr>
            <w:rFonts w:ascii="Cambria" w:hAnsi="Cambria"/>
            <w:color w:val="000000" w:themeColor="text1"/>
            <w:sz w:val="20"/>
            <w:szCs w:val="20"/>
            <w:lang w:val="en-GB"/>
          </w:rPr>
          <w:t>relevant information</w:t>
        </w:r>
        <w:r w:rsidR="00B23890">
          <w:rPr>
            <w:rFonts w:ascii="Cambria" w:hAnsi="Cambria"/>
            <w:color w:val="000000" w:themeColor="text1"/>
            <w:sz w:val="20"/>
            <w:szCs w:val="20"/>
            <w:lang w:val="en-GB"/>
          </w:rPr>
          <w:t>.</w:t>
        </w:r>
        <w:commentRangeEnd w:id="103"/>
        <w:r w:rsidR="00B23890">
          <w:rPr>
            <w:rStyle w:val="CommentReference"/>
          </w:rPr>
          <w:commentReference w:id="103"/>
        </w:r>
      </w:ins>
    </w:p>
    <w:p w14:paraId="547EF3F8" w14:textId="77777777" w:rsidR="00B56417" w:rsidDel="0077014A" w:rsidRDefault="00B56417" w:rsidP="00DE5D77">
      <w:pPr>
        <w:suppressAutoHyphens/>
        <w:jc w:val="both"/>
        <w:rPr>
          <w:del w:id="104" w:author="Mika, Eleanor GIZ" w:date="2019-11-21T15:11:00Z"/>
          <w:rFonts w:ascii="Cambria" w:hAnsi="Cambria"/>
          <w:color w:val="000000" w:themeColor="text1"/>
          <w:sz w:val="20"/>
          <w:szCs w:val="20"/>
          <w:lang w:val="en-GB"/>
        </w:rPr>
        <w:pPrChange w:id="105" w:author="Sepehr, Bibi Maryam GIZ AF" w:date="2019-11-23T10:48:00Z">
          <w:pPr>
            <w:jc w:val="lowKashida"/>
          </w:pPr>
        </w:pPrChange>
      </w:pPr>
    </w:p>
    <w:p w14:paraId="256266BC" w14:textId="58E16668" w:rsidR="00B56417" w:rsidDel="00696000" w:rsidRDefault="00B56417">
      <w:pPr>
        <w:suppressAutoHyphens/>
        <w:jc w:val="both"/>
        <w:rPr>
          <w:del w:id="106" w:author="Sepehr, Bibi Maryam GIZ AF" w:date="2019-11-23T11:08:00Z"/>
          <w:rFonts w:ascii="Cambria" w:hAnsi="Cambria"/>
          <w:color w:val="000000" w:themeColor="text1"/>
          <w:sz w:val="20"/>
          <w:szCs w:val="20"/>
          <w:lang w:val="en-GB"/>
        </w:rPr>
        <w:pPrChange w:id="107" w:author="Mika, Eleanor GIZ" w:date="2019-11-21T13:38:00Z">
          <w:pPr/>
        </w:pPrChange>
      </w:pPr>
      <w:bookmarkStart w:id="108" w:name="_GoBack"/>
      <w:bookmarkEnd w:id="108"/>
    </w:p>
    <w:p w14:paraId="471B5417" w14:textId="77777777" w:rsidR="00696000" w:rsidRPr="00B56417" w:rsidRDefault="00696000">
      <w:pPr>
        <w:suppressAutoHyphens/>
        <w:jc w:val="both"/>
        <w:rPr>
          <w:ins w:id="109" w:author="Mika, Eleanor GIZ" w:date="2019-11-21T13:39:00Z"/>
          <w:rFonts w:ascii="Cambria" w:hAnsi="Cambria"/>
          <w:color w:val="000000" w:themeColor="text1"/>
          <w:sz w:val="20"/>
          <w:szCs w:val="20"/>
          <w:lang w:val="en-GB"/>
        </w:rPr>
        <w:pPrChange w:id="110" w:author="Mika, Eleanor GIZ" w:date="2019-11-21T13:38:00Z">
          <w:pPr>
            <w:jc w:val="lowKashida"/>
          </w:pPr>
        </w:pPrChange>
      </w:pPr>
    </w:p>
    <w:bookmarkEnd w:id="60"/>
    <w:p w14:paraId="24B04AF7" w14:textId="77777777" w:rsidR="00B56417" w:rsidRPr="00B56417" w:rsidDel="00B56417" w:rsidRDefault="00B56417">
      <w:pPr>
        <w:shd w:val="clear" w:color="auto" w:fill="FFFF00"/>
        <w:tabs>
          <w:tab w:val="left" w:pos="6320"/>
          <w:tab w:val="right" w:pos="9360"/>
        </w:tabs>
        <w:suppressAutoHyphens/>
        <w:jc w:val="both"/>
        <w:rPr>
          <w:del w:id="111" w:author="Mika, Eleanor GIZ" w:date="2019-11-21T13:39:00Z"/>
          <w:rFonts w:ascii="Cambria" w:hAnsi="Cambria"/>
          <w:color w:val="000000" w:themeColor="text1"/>
          <w:sz w:val="20"/>
          <w:szCs w:val="20"/>
          <w:lang w:val="en-GB"/>
        </w:rPr>
        <w:pPrChange w:id="112" w:author="Mika, Eleanor GIZ" w:date="2019-11-21T13:39:00Z">
          <w:pPr>
            <w:shd w:val="clear" w:color="auto" w:fill="FFFF00"/>
            <w:jc w:val="lowKashida"/>
          </w:pPr>
        </w:pPrChange>
      </w:pPr>
      <w:del w:id="113" w:author="Mika, Eleanor GIZ" w:date="2019-11-21T13:39:00Z">
        <w:r w:rsidRPr="003B200B" w:rsidDel="00B56417">
          <w:rPr>
            <w:rFonts w:ascii="Cambria" w:hAnsi="Cambria"/>
            <w:color w:val="000000" w:themeColor="text1"/>
            <w:sz w:val="20"/>
            <w:szCs w:val="20"/>
            <w:lang w:val="en-GB"/>
          </w:rPr>
          <w:delText>Quote :Faridullah Sharafmal, head of Renewable Energy department:</w:delText>
        </w:r>
      </w:del>
      <w:del w:id="114" w:author="Mika, Eleanor GIZ" w:date="2019-11-21T13:38:00Z">
        <w:r w:rsidRPr="00B56417" w:rsidDel="00B56417">
          <w:rPr>
            <w:rFonts w:ascii="Cambria" w:hAnsi="Cambria"/>
            <w:color w:val="000000" w:themeColor="text1"/>
            <w:sz w:val="20"/>
            <w:szCs w:val="20"/>
            <w:lang w:val="en-GB"/>
          </w:rPr>
          <w:delText xml:space="preserve">         </w:delText>
        </w:r>
      </w:del>
    </w:p>
    <w:p w14:paraId="1A38A57F" w14:textId="77777777" w:rsidR="00B56417" w:rsidDel="00B56417" w:rsidRDefault="00B56417">
      <w:pPr>
        <w:suppressAutoHyphens/>
        <w:jc w:val="both"/>
        <w:rPr>
          <w:del w:id="115" w:author="Mika, Eleanor GIZ" w:date="2019-11-21T13:39:00Z"/>
          <w:rFonts w:ascii="Cambria" w:hAnsi="Cambria"/>
          <w:color w:val="000000" w:themeColor="text1"/>
          <w:sz w:val="20"/>
          <w:szCs w:val="20"/>
          <w:lang w:val="en-GB"/>
        </w:rPr>
        <w:pPrChange w:id="116" w:author="Mika, Eleanor GIZ" w:date="2019-11-21T13:38:00Z">
          <w:pPr/>
        </w:pPrChange>
      </w:pPr>
      <w:del w:id="117" w:author="Mika, Eleanor GIZ" w:date="2019-11-21T13:39:00Z">
        <w:r w:rsidRPr="00B56417" w:rsidDel="00B56417">
          <w:rPr>
            <w:rFonts w:ascii="Cambria" w:hAnsi="Cambria"/>
            <w:color w:val="000000" w:themeColor="text1"/>
            <w:sz w:val="20"/>
            <w:szCs w:val="20"/>
            <w:lang w:val="en-GB"/>
          </w:rPr>
          <w:delText xml:space="preserve">      </w:delText>
        </w:r>
      </w:del>
    </w:p>
    <w:p w14:paraId="0A31C2B8" w14:textId="77777777" w:rsidR="00B56417" w:rsidRDefault="00B56417">
      <w:pPr>
        <w:suppressAutoHyphens/>
        <w:jc w:val="both"/>
        <w:rPr>
          <w:ins w:id="118" w:author="Mika, Eleanor GIZ" w:date="2019-11-21T13:39:00Z"/>
          <w:rFonts w:ascii="Cambria" w:hAnsi="Cambria"/>
          <w:color w:val="000000" w:themeColor="text1"/>
          <w:sz w:val="20"/>
          <w:szCs w:val="20"/>
          <w:lang w:val="en-GB"/>
        </w:rPr>
        <w:pPrChange w:id="119" w:author="Mika, Eleanor GIZ" w:date="2019-11-21T15:13:00Z">
          <w:pPr/>
        </w:pPrChange>
      </w:pPr>
      <w:r w:rsidRPr="00B56417">
        <w:rPr>
          <w:rFonts w:ascii="Cambria" w:hAnsi="Cambria"/>
          <w:color w:val="000000" w:themeColor="text1"/>
          <w:sz w:val="20"/>
          <w:szCs w:val="20"/>
          <w:lang w:val="en-GB"/>
        </w:rPr>
        <w:t xml:space="preserve">Knowledge and information </w:t>
      </w:r>
      <w:del w:id="120" w:author="Mika, Eleanor GIZ" w:date="2019-11-21T14:11:00Z">
        <w:r w:rsidRPr="00B56417" w:rsidDel="006264FB">
          <w:rPr>
            <w:rFonts w:ascii="Cambria" w:hAnsi="Cambria"/>
            <w:color w:val="000000" w:themeColor="text1"/>
            <w:sz w:val="20"/>
            <w:szCs w:val="20"/>
            <w:lang w:val="en-GB"/>
          </w:rPr>
          <w:delText>are the main sources of</w:delText>
        </w:r>
      </w:del>
      <w:ins w:id="121" w:author="Mika, Eleanor GIZ" w:date="2019-11-21T14:11:00Z">
        <w:r w:rsidR="006264FB">
          <w:rPr>
            <w:rFonts w:ascii="Cambria" w:hAnsi="Cambria"/>
            <w:color w:val="000000" w:themeColor="text1"/>
            <w:sz w:val="20"/>
            <w:szCs w:val="20"/>
            <w:lang w:val="en-GB"/>
          </w:rPr>
          <w:t>offer</w:t>
        </w:r>
      </w:ins>
      <w:r w:rsidRPr="00B56417">
        <w:rPr>
          <w:rFonts w:ascii="Cambria" w:hAnsi="Cambria"/>
          <w:color w:val="000000" w:themeColor="text1"/>
          <w:sz w:val="20"/>
          <w:szCs w:val="20"/>
          <w:lang w:val="en-GB"/>
        </w:rPr>
        <w:t xml:space="preserve"> competitive advantage and</w:t>
      </w:r>
      <w:ins w:id="122" w:author="Mika, Eleanor GIZ" w:date="2019-11-21T14:45:00Z">
        <w:r w:rsidR="003B200B">
          <w:rPr>
            <w:rFonts w:ascii="Cambria" w:hAnsi="Cambria"/>
            <w:color w:val="000000" w:themeColor="text1"/>
            <w:sz w:val="20"/>
            <w:szCs w:val="20"/>
            <w:lang w:val="en-GB"/>
          </w:rPr>
          <w:t xml:space="preserve"> opportunities for</w:t>
        </w:r>
      </w:ins>
      <w:r w:rsidRPr="00B56417">
        <w:rPr>
          <w:rFonts w:ascii="Cambria" w:hAnsi="Cambria"/>
          <w:color w:val="000000" w:themeColor="text1"/>
          <w:sz w:val="20"/>
          <w:szCs w:val="20"/>
          <w:lang w:val="en-GB"/>
        </w:rPr>
        <w:t xml:space="preserve"> involvement for </w:t>
      </w:r>
      <w:del w:id="123" w:author="Mika, Eleanor GIZ" w:date="2019-11-21T13:57:00Z">
        <w:r w:rsidRPr="00B56417" w:rsidDel="00962855">
          <w:rPr>
            <w:rFonts w:ascii="Cambria" w:hAnsi="Cambria"/>
            <w:color w:val="000000" w:themeColor="text1"/>
            <w:sz w:val="20"/>
            <w:szCs w:val="20"/>
            <w:lang w:val="en-GB"/>
          </w:rPr>
          <w:delText>the corporates in current era</w:delText>
        </w:r>
      </w:del>
      <w:ins w:id="124" w:author="Mika, Eleanor GIZ" w:date="2019-11-21T14:42:00Z">
        <w:r w:rsidR="003B200B">
          <w:rPr>
            <w:rFonts w:ascii="Cambria" w:hAnsi="Cambria"/>
            <w:color w:val="000000" w:themeColor="text1"/>
            <w:sz w:val="20"/>
            <w:szCs w:val="20"/>
            <w:lang w:val="en-GB"/>
          </w:rPr>
          <w:t xml:space="preserve">companies in the energy </w:t>
        </w:r>
      </w:ins>
      <w:ins w:id="125" w:author="Mika, Eleanor GIZ" w:date="2019-11-21T13:57:00Z">
        <w:r w:rsidR="00962855">
          <w:rPr>
            <w:rFonts w:ascii="Cambria" w:hAnsi="Cambria"/>
            <w:color w:val="000000" w:themeColor="text1"/>
            <w:sz w:val="20"/>
            <w:szCs w:val="20"/>
            <w:lang w:val="en-GB"/>
          </w:rPr>
          <w:t>sector</w:t>
        </w:r>
      </w:ins>
      <w:del w:id="126" w:author="Mika, Eleanor GIZ" w:date="2019-11-21T13:56:00Z">
        <w:r w:rsidRPr="00B56417" w:rsidDel="00962855">
          <w:rPr>
            <w:rFonts w:ascii="Cambria" w:hAnsi="Cambria"/>
            <w:color w:val="000000" w:themeColor="text1"/>
            <w:sz w:val="20"/>
            <w:szCs w:val="20"/>
            <w:lang w:val="en-GB"/>
          </w:rPr>
          <w:delText>;</w:delText>
        </w:r>
      </w:del>
      <w:del w:id="127" w:author="Mika, Eleanor GIZ" w:date="2019-11-21T14:43:00Z">
        <w:r w:rsidRPr="00B56417" w:rsidDel="003B200B">
          <w:rPr>
            <w:rFonts w:ascii="Cambria" w:hAnsi="Cambria"/>
            <w:color w:val="000000" w:themeColor="text1"/>
            <w:sz w:val="20"/>
            <w:szCs w:val="20"/>
            <w:lang w:val="en-GB"/>
          </w:rPr>
          <w:delText xml:space="preserve"> for energy private sector companies active in field of renewable energies</w:delText>
        </w:r>
      </w:del>
      <w:r w:rsidRPr="00B56417">
        <w:rPr>
          <w:rFonts w:ascii="Cambria" w:hAnsi="Cambria"/>
          <w:color w:val="000000" w:themeColor="text1"/>
          <w:sz w:val="20"/>
          <w:szCs w:val="20"/>
          <w:lang w:val="en-GB"/>
        </w:rPr>
        <w:t>.</w:t>
      </w:r>
      <w:ins w:id="128" w:author="Mika, Eleanor GIZ" w:date="2019-11-21T14:43:00Z">
        <w:r w:rsidR="003B200B">
          <w:rPr>
            <w:rFonts w:ascii="Cambria" w:hAnsi="Cambria"/>
            <w:color w:val="000000" w:themeColor="text1"/>
            <w:sz w:val="20"/>
            <w:szCs w:val="20"/>
            <w:lang w:val="en-GB"/>
          </w:rPr>
          <w:t xml:space="preserve"> The workshop aims to help AREU member organisations </w:t>
        </w:r>
      </w:ins>
      <w:ins w:id="129" w:author="Mika, Eleanor GIZ" w:date="2019-11-21T14:45:00Z">
        <w:r w:rsidR="003B200B">
          <w:rPr>
            <w:rFonts w:ascii="Cambria" w:hAnsi="Cambria"/>
            <w:color w:val="000000" w:themeColor="text1"/>
            <w:sz w:val="20"/>
            <w:szCs w:val="20"/>
            <w:lang w:val="en-GB"/>
          </w:rPr>
          <w:t xml:space="preserve">develop their businesses in order to compete in the national and </w:t>
        </w:r>
      </w:ins>
      <w:ins w:id="130" w:author="Mika, Eleanor GIZ" w:date="2019-11-21T14:46:00Z">
        <w:r w:rsidR="003B200B">
          <w:rPr>
            <w:rFonts w:ascii="Cambria" w:hAnsi="Cambria"/>
            <w:color w:val="000000" w:themeColor="text1"/>
            <w:sz w:val="20"/>
            <w:szCs w:val="20"/>
            <w:lang w:val="en-GB"/>
          </w:rPr>
          <w:t>international</w:t>
        </w:r>
      </w:ins>
      <w:ins w:id="131" w:author="Mika, Eleanor GIZ" w:date="2019-11-21T14:45:00Z">
        <w:r w:rsidR="003B200B">
          <w:rPr>
            <w:rFonts w:ascii="Cambria" w:hAnsi="Cambria"/>
            <w:color w:val="000000" w:themeColor="text1"/>
            <w:sz w:val="20"/>
            <w:szCs w:val="20"/>
            <w:lang w:val="en-GB"/>
          </w:rPr>
          <w:t xml:space="preserve"> </w:t>
        </w:r>
      </w:ins>
      <w:ins w:id="132" w:author="Mika, Eleanor GIZ" w:date="2019-11-21T14:46:00Z">
        <w:r w:rsidR="003B200B">
          <w:rPr>
            <w:rFonts w:ascii="Cambria" w:hAnsi="Cambria"/>
            <w:color w:val="000000" w:themeColor="text1"/>
            <w:sz w:val="20"/>
            <w:szCs w:val="20"/>
            <w:lang w:val="en-GB"/>
          </w:rPr>
          <w:t>energy market.</w:t>
        </w:r>
      </w:ins>
      <w:r w:rsidRPr="00B56417">
        <w:rPr>
          <w:rFonts w:ascii="Cambria" w:hAnsi="Cambria"/>
          <w:color w:val="000000" w:themeColor="text1"/>
          <w:sz w:val="20"/>
          <w:szCs w:val="20"/>
          <w:lang w:val="en-GB"/>
        </w:rPr>
        <w:t xml:space="preserve"> </w:t>
      </w:r>
      <w:ins w:id="133" w:author="Mika, Eleanor GIZ" w:date="2019-11-21T14:46:00Z">
        <w:r w:rsidR="003B200B">
          <w:rPr>
            <w:rFonts w:ascii="Cambria" w:hAnsi="Cambria"/>
            <w:color w:val="000000" w:themeColor="text1"/>
            <w:sz w:val="20"/>
            <w:szCs w:val="20"/>
            <w:lang w:val="en-GB"/>
          </w:rPr>
          <w:t>The workshop also help</w:t>
        </w:r>
      </w:ins>
      <w:ins w:id="134" w:author="Mika, Eleanor GIZ" w:date="2019-11-21T15:13:00Z">
        <w:r w:rsidR="00D63AE0">
          <w:rPr>
            <w:rFonts w:ascii="Cambria" w:hAnsi="Cambria"/>
            <w:color w:val="000000" w:themeColor="text1"/>
            <w:sz w:val="20"/>
            <w:szCs w:val="20"/>
            <w:lang w:val="en-GB"/>
          </w:rPr>
          <w:t>ed</w:t>
        </w:r>
      </w:ins>
      <w:ins w:id="135" w:author="Mika, Eleanor GIZ" w:date="2019-11-21T14:46:00Z">
        <w:r w:rsidR="003B200B">
          <w:rPr>
            <w:rFonts w:ascii="Cambria" w:hAnsi="Cambria"/>
            <w:color w:val="000000" w:themeColor="text1"/>
            <w:sz w:val="20"/>
            <w:szCs w:val="20"/>
            <w:lang w:val="en-GB"/>
          </w:rPr>
          <w:t xml:space="preserve"> reinforce </w:t>
        </w:r>
      </w:ins>
      <w:del w:id="136" w:author="Mika, Eleanor GIZ" w:date="2019-11-21T14:46:00Z">
        <w:r w:rsidRPr="00B56417" w:rsidDel="003B200B">
          <w:rPr>
            <w:rFonts w:ascii="Cambria" w:hAnsi="Cambria"/>
            <w:color w:val="000000" w:themeColor="text1"/>
            <w:sz w:val="20"/>
            <w:szCs w:val="20"/>
            <w:lang w:val="en-GB"/>
          </w:rPr>
          <w:delText xml:space="preserve">nonetheless this will also contribute in reinforcing </w:delText>
        </w:r>
      </w:del>
      <w:r w:rsidRPr="00B56417">
        <w:rPr>
          <w:rFonts w:ascii="Cambria" w:hAnsi="Cambria"/>
          <w:color w:val="000000" w:themeColor="text1"/>
          <w:sz w:val="20"/>
          <w:szCs w:val="20"/>
          <w:lang w:val="en-GB"/>
        </w:rPr>
        <w:t>the communication links and social network</w:t>
      </w:r>
      <w:ins w:id="137" w:author="Mika, Eleanor GIZ" w:date="2019-11-21T15:13:00Z">
        <w:r w:rsidR="00D63AE0">
          <w:rPr>
            <w:rFonts w:ascii="Cambria" w:hAnsi="Cambria"/>
            <w:color w:val="000000" w:themeColor="text1"/>
            <w:sz w:val="20"/>
            <w:szCs w:val="20"/>
            <w:lang w:val="en-GB"/>
          </w:rPr>
          <w:t>s</w:t>
        </w:r>
      </w:ins>
      <w:r w:rsidRPr="00B56417">
        <w:rPr>
          <w:rFonts w:ascii="Cambria" w:hAnsi="Cambria"/>
          <w:color w:val="000000" w:themeColor="text1"/>
          <w:sz w:val="20"/>
          <w:szCs w:val="20"/>
          <w:lang w:val="en-GB"/>
        </w:rPr>
        <w:t xml:space="preserve"> of AREU members. </w:t>
      </w:r>
      <w:del w:id="138" w:author="Mika, Eleanor GIZ" w:date="2019-11-21T14:47:00Z">
        <w:r w:rsidRPr="00B56417" w:rsidDel="003B200B">
          <w:rPr>
            <w:rFonts w:ascii="Cambria" w:hAnsi="Cambria"/>
            <w:color w:val="000000" w:themeColor="text1"/>
            <w:sz w:val="20"/>
            <w:szCs w:val="20"/>
            <w:lang w:val="en-GB"/>
          </w:rPr>
          <w:delText>A</w:delText>
        </w:r>
      </w:del>
      <w:del w:id="139" w:author="Mika, Eleanor GIZ" w:date="2019-11-21T14:51:00Z">
        <w:r w:rsidRPr="00B56417" w:rsidDel="003B200B">
          <w:rPr>
            <w:rFonts w:ascii="Cambria" w:hAnsi="Cambria"/>
            <w:color w:val="000000" w:themeColor="text1"/>
            <w:sz w:val="20"/>
            <w:szCs w:val="20"/>
            <w:lang w:val="en-GB"/>
          </w:rPr>
          <w:delText>ll</w:delText>
        </w:r>
      </w:del>
      <w:del w:id="140" w:author="Mika, Eleanor GIZ" w:date="2019-11-21T14:56:00Z">
        <w:r w:rsidRPr="00B56417" w:rsidDel="00B23890">
          <w:rPr>
            <w:rFonts w:ascii="Cambria" w:hAnsi="Cambria"/>
            <w:color w:val="000000" w:themeColor="text1"/>
            <w:sz w:val="20"/>
            <w:szCs w:val="20"/>
            <w:lang w:val="en-GB"/>
          </w:rPr>
          <w:delText xml:space="preserve"> the relevant information</w:delText>
        </w:r>
      </w:del>
      <w:del w:id="141" w:author="Mika, Eleanor GIZ" w:date="2019-11-21T14:49:00Z">
        <w:r w:rsidRPr="00B56417" w:rsidDel="003B200B">
          <w:rPr>
            <w:rFonts w:ascii="Cambria" w:hAnsi="Cambria"/>
            <w:color w:val="000000" w:themeColor="text1"/>
            <w:sz w:val="20"/>
            <w:szCs w:val="20"/>
            <w:lang w:val="en-GB"/>
          </w:rPr>
          <w:delText xml:space="preserve"> </w:delText>
        </w:r>
      </w:del>
      <w:del w:id="142" w:author="Mika, Eleanor GIZ" w:date="2019-11-21T14:46:00Z">
        <w:r w:rsidRPr="00B56417" w:rsidDel="003B200B">
          <w:rPr>
            <w:rFonts w:ascii="Cambria" w:hAnsi="Cambria"/>
            <w:color w:val="000000" w:themeColor="text1"/>
            <w:sz w:val="20"/>
            <w:szCs w:val="20"/>
            <w:lang w:val="en-GB"/>
          </w:rPr>
          <w:delText>will be</w:delText>
        </w:r>
      </w:del>
      <w:del w:id="143" w:author="Mika, Eleanor GIZ" w:date="2019-11-21T14:48:00Z">
        <w:r w:rsidRPr="00B56417" w:rsidDel="003B200B">
          <w:rPr>
            <w:rFonts w:ascii="Cambria" w:hAnsi="Cambria"/>
            <w:color w:val="000000" w:themeColor="text1"/>
            <w:sz w:val="20"/>
            <w:szCs w:val="20"/>
            <w:lang w:val="en-GB"/>
          </w:rPr>
          <w:delText xml:space="preserve"> provided by </w:delText>
        </w:r>
      </w:del>
      <w:del w:id="144" w:author="Mika, Eleanor GIZ" w:date="2019-11-21T14:46:00Z">
        <w:r w:rsidRPr="00B56417" w:rsidDel="003B200B">
          <w:rPr>
            <w:rFonts w:ascii="Cambria" w:hAnsi="Cambria"/>
            <w:color w:val="000000" w:themeColor="text1"/>
            <w:sz w:val="20"/>
            <w:szCs w:val="20"/>
            <w:lang w:val="en-GB"/>
          </w:rPr>
          <w:delText>the</w:delText>
        </w:r>
      </w:del>
      <w:del w:id="145" w:author="Mika, Eleanor GIZ" w:date="2019-11-21T14:47:00Z">
        <w:r w:rsidRPr="00B56417" w:rsidDel="003B200B">
          <w:rPr>
            <w:rFonts w:ascii="Cambria" w:hAnsi="Cambria"/>
            <w:color w:val="000000" w:themeColor="text1"/>
            <w:sz w:val="20"/>
            <w:szCs w:val="20"/>
            <w:lang w:val="en-GB"/>
          </w:rPr>
          <w:delText xml:space="preserve"> MEW, MRRD, and DABS experts </w:delText>
        </w:r>
      </w:del>
      <w:del w:id="146" w:author="Mika, Eleanor GIZ" w:date="2019-11-21T14:48:00Z">
        <w:r w:rsidRPr="00B56417" w:rsidDel="003B200B">
          <w:rPr>
            <w:rFonts w:ascii="Cambria" w:hAnsi="Cambria"/>
            <w:color w:val="000000" w:themeColor="text1"/>
            <w:sz w:val="20"/>
            <w:szCs w:val="20"/>
            <w:lang w:val="en-GB"/>
          </w:rPr>
          <w:delText>that</w:delText>
        </w:r>
      </w:del>
      <w:del w:id="147" w:author="Mika, Eleanor GIZ" w:date="2019-11-21T14:49:00Z">
        <w:r w:rsidRPr="00B56417" w:rsidDel="003B200B">
          <w:rPr>
            <w:rFonts w:ascii="Cambria" w:hAnsi="Cambria"/>
            <w:color w:val="000000" w:themeColor="text1"/>
            <w:sz w:val="20"/>
            <w:szCs w:val="20"/>
            <w:lang w:val="en-GB"/>
          </w:rPr>
          <w:delText xml:space="preserve"> are the key institutions for </w:delText>
        </w:r>
      </w:del>
      <w:del w:id="148" w:author="Mika, Eleanor GIZ" w:date="2019-11-21T14:47:00Z">
        <w:r w:rsidRPr="00B56417" w:rsidDel="003B200B">
          <w:rPr>
            <w:rFonts w:ascii="Cambria" w:hAnsi="Cambria"/>
            <w:color w:val="000000" w:themeColor="text1"/>
            <w:sz w:val="20"/>
            <w:szCs w:val="20"/>
            <w:lang w:val="en-GB"/>
          </w:rPr>
          <w:delText>renewable Sectors that</w:delText>
        </w:r>
      </w:del>
      <w:del w:id="149" w:author="Mika, Eleanor GIZ" w:date="2019-11-21T14:49:00Z">
        <w:r w:rsidRPr="00B56417" w:rsidDel="003B200B">
          <w:rPr>
            <w:rFonts w:ascii="Cambria" w:hAnsi="Cambria"/>
            <w:color w:val="000000" w:themeColor="text1"/>
            <w:sz w:val="20"/>
            <w:szCs w:val="20"/>
            <w:lang w:val="en-GB"/>
          </w:rPr>
          <w:delText xml:space="preserve"> map out the private sector direction.</w:delText>
        </w:r>
      </w:del>
    </w:p>
    <w:p w14:paraId="3207CE8F" w14:textId="77777777" w:rsidR="00B56417" w:rsidRDefault="00B56417">
      <w:pPr>
        <w:suppressAutoHyphens/>
        <w:jc w:val="both"/>
        <w:rPr>
          <w:ins w:id="150" w:author="Mika, Eleanor GIZ" w:date="2019-11-21T13:39:00Z"/>
          <w:rFonts w:ascii="Cambria" w:hAnsi="Cambria"/>
          <w:color w:val="000000" w:themeColor="text1"/>
          <w:sz w:val="20"/>
          <w:szCs w:val="20"/>
          <w:lang w:val="en-GB"/>
        </w:rPr>
        <w:pPrChange w:id="151" w:author="Mika, Eleanor GIZ" w:date="2019-11-21T13:38:00Z">
          <w:pPr/>
        </w:pPrChange>
      </w:pPr>
    </w:p>
    <w:p w14:paraId="708C02E3" w14:textId="77777777" w:rsidR="00B56417" w:rsidRDefault="00BF5C4F">
      <w:pPr>
        <w:suppressAutoHyphens/>
        <w:jc w:val="both"/>
        <w:rPr>
          <w:rFonts w:ascii="Cambria" w:hAnsi="Cambria"/>
          <w:color w:val="000000" w:themeColor="text1"/>
          <w:sz w:val="20"/>
          <w:szCs w:val="20"/>
          <w:lang w:val="en-GB"/>
        </w:rPr>
        <w:pPrChange w:id="152" w:author="Mika, Eleanor GIZ" w:date="2019-11-21T13:54:00Z">
          <w:pPr/>
        </w:pPrChange>
      </w:pPr>
      <w:proofErr w:type="spellStart"/>
      <w:ins w:id="153" w:author="Mika, Eleanor GIZ" w:date="2019-11-21T13:54:00Z">
        <w:r>
          <w:rPr>
            <w:rFonts w:ascii="Cambria" w:hAnsi="Cambria"/>
            <w:color w:val="000000" w:themeColor="text1"/>
            <w:sz w:val="20"/>
            <w:szCs w:val="20"/>
            <w:lang w:val="en-GB"/>
          </w:rPr>
          <w:t>Amena</w:t>
        </w:r>
        <w:proofErr w:type="spellEnd"/>
        <w:r>
          <w:rPr>
            <w:rFonts w:ascii="Cambria" w:hAnsi="Cambria"/>
            <w:color w:val="000000" w:themeColor="text1"/>
            <w:sz w:val="20"/>
            <w:szCs w:val="20"/>
            <w:lang w:val="en-GB"/>
          </w:rPr>
          <w:t xml:space="preserve"> Adel, AREU General Manager said, ‘</w:t>
        </w:r>
      </w:ins>
      <w:ins w:id="154" w:author="Mika, Eleanor GIZ" w:date="2019-11-21T13:39:00Z">
        <w:r w:rsidR="00B56417" w:rsidRPr="00B56417">
          <w:rPr>
            <w:rFonts w:ascii="Cambria" w:hAnsi="Cambria"/>
            <w:color w:val="000000" w:themeColor="text1"/>
            <w:sz w:val="20"/>
            <w:szCs w:val="20"/>
            <w:highlight w:val="yellow"/>
            <w:lang w:val="en-GB"/>
            <w:rPrChange w:id="155" w:author="Mika, Eleanor GIZ" w:date="2019-11-21T13:40:00Z">
              <w:rPr>
                <w:rFonts w:ascii="Cambria" w:hAnsi="Cambria"/>
                <w:color w:val="000000" w:themeColor="text1"/>
                <w:sz w:val="20"/>
                <w:szCs w:val="20"/>
                <w:lang w:val="en-GB"/>
              </w:rPr>
            </w:rPrChange>
          </w:rPr>
          <w:t>Quote</w:t>
        </w:r>
      </w:ins>
      <w:ins w:id="156" w:author="Mika, Eleanor GIZ" w:date="2019-11-21T13:54:00Z">
        <w:r>
          <w:rPr>
            <w:rFonts w:ascii="Cambria" w:hAnsi="Cambria"/>
            <w:color w:val="000000" w:themeColor="text1"/>
            <w:sz w:val="20"/>
            <w:szCs w:val="20"/>
            <w:lang w:val="en-GB"/>
          </w:rPr>
          <w:t>.’</w:t>
        </w:r>
      </w:ins>
      <w:del w:id="157" w:author="Mika, Eleanor GIZ" w:date="2019-11-21T13:39:00Z">
        <w:r w:rsidR="00B56417" w:rsidRPr="00B56417" w:rsidDel="00B56417">
          <w:rPr>
            <w:rFonts w:ascii="Cambria" w:hAnsi="Cambria"/>
            <w:color w:val="000000" w:themeColor="text1"/>
            <w:sz w:val="20"/>
            <w:szCs w:val="20"/>
            <w:lang w:val="en-GB"/>
          </w:rPr>
          <w:delText xml:space="preserve"> </w:delText>
        </w:r>
      </w:del>
    </w:p>
    <w:p w14:paraId="4657AE7C" w14:textId="77777777" w:rsidR="00B56417" w:rsidRPr="00B56417" w:rsidDel="00B56417" w:rsidRDefault="00B56417">
      <w:pPr>
        <w:suppressAutoHyphens/>
        <w:jc w:val="both"/>
        <w:rPr>
          <w:del w:id="158" w:author="Mika, Eleanor GIZ" w:date="2019-11-21T13:40:00Z"/>
          <w:rFonts w:ascii="Cambria" w:hAnsi="Cambria"/>
          <w:color w:val="000000" w:themeColor="text1"/>
          <w:sz w:val="20"/>
          <w:szCs w:val="20"/>
          <w:lang w:val="en-GB"/>
        </w:rPr>
        <w:pPrChange w:id="159" w:author="Mika, Eleanor GIZ" w:date="2019-11-21T13:38:00Z">
          <w:pPr/>
        </w:pPrChange>
      </w:pPr>
    </w:p>
    <w:p w14:paraId="2CCD93CE" w14:textId="77777777" w:rsidR="00B56417" w:rsidRPr="00B56417" w:rsidDel="00B56417" w:rsidRDefault="00B56417">
      <w:pPr>
        <w:widowControl w:val="0"/>
        <w:shd w:val="clear" w:color="auto" w:fill="FFFF00"/>
        <w:suppressAutoHyphens/>
        <w:autoSpaceDE w:val="0"/>
        <w:autoSpaceDN w:val="0"/>
        <w:adjustRightInd w:val="0"/>
        <w:jc w:val="both"/>
        <w:rPr>
          <w:del w:id="160" w:author="Mika, Eleanor GIZ" w:date="2019-11-21T13:40:00Z"/>
          <w:rFonts w:ascii="Cambria" w:hAnsi="Cambria"/>
          <w:color w:val="000000" w:themeColor="text1"/>
          <w:sz w:val="20"/>
          <w:szCs w:val="20"/>
          <w:lang w:val="en-GB"/>
        </w:rPr>
        <w:pPrChange w:id="161" w:author="Mika, Eleanor GIZ" w:date="2019-11-21T13:38:00Z">
          <w:pPr>
            <w:widowControl w:val="0"/>
            <w:shd w:val="clear" w:color="auto" w:fill="FFFF00"/>
            <w:autoSpaceDE w:val="0"/>
            <w:autoSpaceDN w:val="0"/>
            <w:adjustRightInd w:val="0"/>
            <w:jc w:val="both"/>
          </w:pPr>
        </w:pPrChange>
      </w:pPr>
      <w:del w:id="162" w:author="Mika, Eleanor GIZ" w:date="2019-11-21T13:40:00Z">
        <w:r w:rsidRPr="00B56417" w:rsidDel="00B56417">
          <w:rPr>
            <w:rFonts w:ascii="Cambria" w:hAnsi="Cambria"/>
            <w:color w:val="000000" w:themeColor="text1"/>
            <w:sz w:val="20"/>
            <w:szCs w:val="20"/>
            <w:lang w:val="en-GB"/>
          </w:rPr>
          <w:delText>Quote:  Amena Adel, AREU general manage</w:delText>
        </w:r>
      </w:del>
    </w:p>
    <w:p w14:paraId="65AC079F" w14:textId="77777777" w:rsidR="00B56417" w:rsidRDefault="00B56417">
      <w:pPr>
        <w:widowControl w:val="0"/>
        <w:suppressAutoHyphens/>
        <w:autoSpaceDE w:val="0"/>
        <w:autoSpaceDN w:val="0"/>
        <w:adjustRightInd w:val="0"/>
        <w:jc w:val="both"/>
        <w:rPr>
          <w:rFonts w:ascii="Cambria" w:hAnsi="Cambria"/>
          <w:color w:val="000000" w:themeColor="text1"/>
          <w:sz w:val="20"/>
          <w:szCs w:val="20"/>
          <w:lang w:val="en-GB"/>
        </w:rPr>
        <w:pPrChange w:id="163" w:author="Mika, Eleanor GIZ" w:date="2019-11-21T13:38:00Z">
          <w:pPr>
            <w:widowControl w:val="0"/>
            <w:autoSpaceDE w:val="0"/>
            <w:autoSpaceDN w:val="0"/>
            <w:adjustRightInd w:val="0"/>
            <w:jc w:val="both"/>
          </w:pPr>
        </w:pPrChange>
      </w:pPr>
    </w:p>
    <w:p w14:paraId="13AD4B09" w14:textId="77777777" w:rsidR="0077014A" w:rsidRDefault="00B56417">
      <w:pPr>
        <w:widowControl w:val="0"/>
        <w:suppressAutoHyphens/>
        <w:autoSpaceDE w:val="0"/>
        <w:autoSpaceDN w:val="0"/>
        <w:adjustRightInd w:val="0"/>
        <w:jc w:val="both"/>
        <w:rPr>
          <w:ins w:id="164" w:author="Mika, Eleanor GIZ" w:date="2019-11-21T15:07:00Z"/>
          <w:rFonts w:ascii="Cambria" w:hAnsi="Cambria"/>
          <w:color w:val="000000" w:themeColor="text1"/>
          <w:sz w:val="20"/>
          <w:szCs w:val="20"/>
          <w:lang w:val="en-GB"/>
        </w:rPr>
        <w:pPrChange w:id="165" w:author="Mika, Eleanor GIZ" w:date="2019-11-21T15:09:00Z">
          <w:pPr>
            <w:widowControl w:val="0"/>
            <w:autoSpaceDE w:val="0"/>
            <w:autoSpaceDN w:val="0"/>
            <w:adjustRightInd w:val="0"/>
            <w:jc w:val="both"/>
          </w:pPr>
        </w:pPrChange>
      </w:pPr>
      <w:del w:id="166" w:author="Mika, Eleanor GIZ" w:date="2019-11-21T14:50:00Z">
        <w:r w:rsidRPr="00B56417" w:rsidDel="003B200B">
          <w:rPr>
            <w:rFonts w:ascii="Cambria" w:hAnsi="Cambria"/>
            <w:color w:val="000000" w:themeColor="text1"/>
            <w:sz w:val="20"/>
            <w:szCs w:val="20"/>
            <w:lang w:val="en-GB"/>
          </w:rPr>
          <w:delText xml:space="preserve">The AREU </w:delText>
        </w:r>
      </w:del>
      <w:del w:id="167" w:author="Mika, Eleanor GIZ" w:date="2019-11-21T14:49:00Z">
        <w:r w:rsidRPr="00B56417" w:rsidDel="003B200B">
          <w:rPr>
            <w:rFonts w:ascii="Cambria" w:hAnsi="Cambria"/>
            <w:color w:val="000000" w:themeColor="text1"/>
            <w:sz w:val="20"/>
            <w:szCs w:val="20"/>
            <w:lang w:val="en-GB"/>
          </w:rPr>
          <w:delText>E</w:delText>
        </w:r>
      </w:del>
      <w:del w:id="168" w:author="Mika, Eleanor GIZ" w:date="2019-11-21T14:50:00Z">
        <w:r w:rsidRPr="00B56417" w:rsidDel="003B200B">
          <w:rPr>
            <w:rFonts w:ascii="Cambria" w:hAnsi="Cambria"/>
            <w:color w:val="000000" w:themeColor="text1"/>
            <w:sz w:val="20"/>
            <w:szCs w:val="20"/>
            <w:lang w:val="en-GB"/>
          </w:rPr>
          <w:delText xml:space="preserve">xpert Pool to help AREU in implementing the transfer of knowledge activities to its members. </w:delText>
        </w:r>
      </w:del>
      <w:del w:id="169" w:author="Mika, Eleanor GIZ" w:date="2019-11-21T14:51:00Z">
        <w:r w:rsidRPr="00B56417" w:rsidDel="003B200B">
          <w:rPr>
            <w:rFonts w:ascii="Cambria" w:hAnsi="Cambria"/>
            <w:color w:val="000000" w:themeColor="text1"/>
            <w:sz w:val="20"/>
            <w:szCs w:val="20"/>
            <w:lang w:val="en-GB"/>
          </w:rPr>
          <w:delText>Apart from</w:delText>
        </w:r>
      </w:del>
      <w:del w:id="170" w:author="Mika, Eleanor GIZ" w:date="2019-11-21T15:05:00Z">
        <w:r w:rsidRPr="00B56417" w:rsidDel="0077014A">
          <w:rPr>
            <w:rFonts w:ascii="Cambria" w:hAnsi="Cambria"/>
            <w:color w:val="000000" w:themeColor="text1"/>
            <w:sz w:val="20"/>
            <w:szCs w:val="20"/>
            <w:lang w:val="en-GB"/>
          </w:rPr>
          <w:delText xml:space="preserve"> </w:delText>
        </w:r>
      </w:del>
      <w:del w:id="171" w:author="Mika, Eleanor GIZ" w:date="2019-11-21T15:01:00Z">
        <w:r w:rsidRPr="00B56417" w:rsidDel="00B23890">
          <w:rPr>
            <w:rFonts w:ascii="Cambria" w:hAnsi="Cambria"/>
            <w:color w:val="000000" w:themeColor="text1"/>
            <w:sz w:val="20"/>
            <w:szCs w:val="20"/>
            <w:lang w:val="en-GB"/>
          </w:rPr>
          <w:delText xml:space="preserve">knowledge </w:delText>
        </w:r>
      </w:del>
      <w:del w:id="172" w:author="Mika, Eleanor GIZ" w:date="2019-11-21T15:05:00Z">
        <w:r w:rsidRPr="00B56417" w:rsidDel="0077014A">
          <w:rPr>
            <w:rFonts w:ascii="Cambria" w:hAnsi="Cambria"/>
            <w:color w:val="000000" w:themeColor="text1"/>
            <w:sz w:val="20"/>
            <w:szCs w:val="20"/>
            <w:lang w:val="en-GB"/>
          </w:rPr>
          <w:delText xml:space="preserve">transfer </w:delText>
        </w:r>
      </w:del>
      <w:r w:rsidRPr="00B56417">
        <w:rPr>
          <w:rFonts w:ascii="Cambria" w:hAnsi="Cambria"/>
          <w:color w:val="000000" w:themeColor="text1"/>
          <w:sz w:val="20"/>
          <w:szCs w:val="20"/>
          <w:lang w:val="en-GB"/>
        </w:rPr>
        <w:t>AREU member organi</w:t>
      </w:r>
      <w:ins w:id="173" w:author="Mika, Eleanor GIZ" w:date="2019-11-21T14:52:00Z">
        <w:r w:rsidR="003B200B">
          <w:rPr>
            <w:rFonts w:ascii="Cambria" w:hAnsi="Cambria"/>
            <w:color w:val="000000" w:themeColor="text1"/>
            <w:sz w:val="20"/>
            <w:szCs w:val="20"/>
            <w:lang w:val="en-GB"/>
          </w:rPr>
          <w:t>s</w:t>
        </w:r>
      </w:ins>
      <w:del w:id="174" w:author="Mika, Eleanor GIZ" w:date="2019-11-21T14:52:00Z">
        <w:r w:rsidRPr="00B56417" w:rsidDel="003B200B">
          <w:rPr>
            <w:rFonts w:ascii="Cambria" w:hAnsi="Cambria"/>
            <w:color w:val="000000" w:themeColor="text1"/>
            <w:sz w:val="20"/>
            <w:szCs w:val="20"/>
            <w:lang w:val="en-GB"/>
          </w:rPr>
          <w:delText>z</w:delText>
        </w:r>
      </w:del>
      <w:r w:rsidRPr="00B56417">
        <w:rPr>
          <w:rFonts w:ascii="Cambria" w:hAnsi="Cambria"/>
          <w:color w:val="000000" w:themeColor="text1"/>
          <w:sz w:val="20"/>
          <w:szCs w:val="20"/>
          <w:lang w:val="en-GB"/>
        </w:rPr>
        <w:t xml:space="preserve">ations </w:t>
      </w:r>
      <w:ins w:id="175" w:author="Mika, Eleanor GIZ" w:date="2019-11-21T15:04:00Z">
        <w:r w:rsidR="0077014A">
          <w:rPr>
            <w:rFonts w:ascii="Cambria" w:hAnsi="Cambria"/>
            <w:color w:val="000000" w:themeColor="text1"/>
            <w:sz w:val="20"/>
            <w:szCs w:val="20"/>
            <w:lang w:val="en-GB"/>
          </w:rPr>
          <w:t xml:space="preserve">also </w:t>
        </w:r>
      </w:ins>
      <w:commentRangeStart w:id="176"/>
      <w:commentRangeStart w:id="177"/>
      <w:del w:id="178" w:author="Mika, Eleanor GIZ" w:date="2019-11-21T14:52:00Z">
        <w:r w:rsidRPr="00B56417" w:rsidDel="003B200B">
          <w:rPr>
            <w:rFonts w:ascii="Cambria" w:hAnsi="Cambria"/>
            <w:color w:val="000000" w:themeColor="text1"/>
            <w:sz w:val="20"/>
            <w:szCs w:val="20"/>
            <w:lang w:val="en-GB"/>
          </w:rPr>
          <w:delText>will have an</w:delText>
        </w:r>
      </w:del>
      <w:ins w:id="179" w:author="Mika, Eleanor GIZ" w:date="2019-11-21T14:52:00Z">
        <w:r w:rsidR="003B200B">
          <w:rPr>
            <w:rFonts w:ascii="Cambria" w:hAnsi="Cambria"/>
            <w:color w:val="000000" w:themeColor="text1"/>
            <w:sz w:val="20"/>
            <w:szCs w:val="20"/>
            <w:lang w:val="en-GB"/>
          </w:rPr>
          <w:t xml:space="preserve">had </w:t>
        </w:r>
      </w:ins>
      <w:ins w:id="180" w:author="Mika, Eleanor GIZ" w:date="2019-11-21T14:58:00Z">
        <w:r w:rsidR="00B23890">
          <w:rPr>
            <w:rFonts w:ascii="Cambria" w:hAnsi="Cambria"/>
            <w:color w:val="000000" w:themeColor="text1"/>
            <w:sz w:val="20"/>
            <w:szCs w:val="20"/>
            <w:lang w:val="en-GB"/>
          </w:rPr>
          <w:t>the</w:t>
        </w:r>
      </w:ins>
      <w:r w:rsidRPr="00B56417">
        <w:rPr>
          <w:rFonts w:ascii="Cambria" w:hAnsi="Cambria"/>
          <w:color w:val="000000" w:themeColor="text1"/>
          <w:sz w:val="20"/>
          <w:szCs w:val="20"/>
          <w:lang w:val="en-GB"/>
        </w:rPr>
        <w:t xml:space="preserve"> opportunity to</w:t>
      </w:r>
      <w:ins w:id="181" w:author="Mika, Eleanor GIZ" w:date="2019-11-21T15:05:00Z">
        <w:r w:rsidR="0077014A">
          <w:rPr>
            <w:rFonts w:ascii="Cambria" w:hAnsi="Cambria"/>
            <w:color w:val="000000" w:themeColor="text1"/>
            <w:sz w:val="20"/>
            <w:szCs w:val="20"/>
            <w:lang w:val="en-GB"/>
          </w:rPr>
          <w:t xml:space="preserve"> discuss challenges and opportunities in the sector, and</w:t>
        </w:r>
      </w:ins>
      <w:r w:rsidRPr="00B56417">
        <w:rPr>
          <w:rFonts w:ascii="Cambria" w:hAnsi="Cambria"/>
          <w:color w:val="000000" w:themeColor="text1"/>
          <w:sz w:val="20"/>
          <w:szCs w:val="20"/>
          <w:lang w:val="en-GB"/>
        </w:rPr>
        <w:t xml:space="preserve"> </w:t>
      </w:r>
      <w:del w:id="182" w:author="Mika, Eleanor GIZ" w:date="2019-11-21T14:58:00Z">
        <w:r w:rsidRPr="00B56417" w:rsidDel="00B23890">
          <w:rPr>
            <w:rFonts w:ascii="Cambria" w:hAnsi="Cambria"/>
            <w:color w:val="000000" w:themeColor="text1"/>
            <w:sz w:val="20"/>
            <w:szCs w:val="20"/>
            <w:lang w:val="en-GB"/>
          </w:rPr>
          <w:delText xml:space="preserve">strengthen their </w:delText>
        </w:r>
      </w:del>
      <w:r w:rsidRPr="00B56417">
        <w:rPr>
          <w:rFonts w:ascii="Cambria" w:hAnsi="Cambria"/>
          <w:color w:val="000000" w:themeColor="text1"/>
          <w:sz w:val="20"/>
          <w:szCs w:val="20"/>
          <w:lang w:val="en-GB"/>
        </w:rPr>
        <w:t>network</w:t>
      </w:r>
      <w:commentRangeEnd w:id="176"/>
      <w:r w:rsidR="00B23890">
        <w:rPr>
          <w:rStyle w:val="CommentReference"/>
        </w:rPr>
        <w:commentReference w:id="176"/>
      </w:r>
      <w:commentRangeEnd w:id="177"/>
      <w:r w:rsidR="00115370">
        <w:rPr>
          <w:rStyle w:val="CommentReference"/>
        </w:rPr>
        <w:commentReference w:id="177"/>
      </w:r>
      <w:ins w:id="183" w:author="Mika, Eleanor GIZ" w:date="2019-11-21T15:02:00Z">
        <w:r w:rsidR="0077014A">
          <w:rPr>
            <w:rFonts w:ascii="Cambria" w:hAnsi="Cambria"/>
            <w:color w:val="000000" w:themeColor="text1"/>
            <w:sz w:val="20"/>
            <w:szCs w:val="20"/>
            <w:lang w:val="en-GB"/>
          </w:rPr>
          <w:t xml:space="preserve"> </w:t>
        </w:r>
      </w:ins>
      <w:ins w:id="184" w:author="Mika, Eleanor GIZ" w:date="2019-11-21T15:04:00Z">
        <w:r w:rsidR="0077014A">
          <w:rPr>
            <w:rFonts w:ascii="Cambria" w:hAnsi="Cambria"/>
            <w:color w:val="000000" w:themeColor="text1"/>
            <w:sz w:val="20"/>
            <w:szCs w:val="20"/>
            <w:lang w:val="en-GB"/>
          </w:rPr>
          <w:t xml:space="preserve">beyond </w:t>
        </w:r>
      </w:ins>
      <w:ins w:id="185" w:author="Mika, Eleanor GIZ" w:date="2019-11-21T15:05:00Z">
        <w:r w:rsidR="0077014A">
          <w:rPr>
            <w:rFonts w:ascii="Cambria" w:hAnsi="Cambria"/>
            <w:color w:val="000000" w:themeColor="text1"/>
            <w:sz w:val="20"/>
            <w:szCs w:val="20"/>
            <w:lang w:val="en-GB"/>
          </w:rPr>
          <w:t>a</w:t>
        </w:r>
      </w:ins>
      <w:ins w:id="186" w:author="Mika, Eleanor GIZ" w:date="2019-11-21T15:04:00Z">
        <w:r w:rsidR="0077014A">
          <w:rPr>
            <w:rFonts w:ascii="Cambria" w:hAnsi="Cambria"/>
            <w:color w:val="000000" w:themeColor="text1"/>
            <w:sz w:val="20"/>
            <w:szCs w:val="20"/>
            <w:lang w:val="en-GB"/>
          </w:rPr>
          <w:t xml:space="preserve"> formal setting</w:t>
        </w:r>
      </w:ins>
      <w:ins w:id="187" w:author="Mika, Eleanor GIZ" w:date="2019-11-21T14:52:00Z">
        <w:r w:rsidR="00B23890">
          <w:rPr>
            <w:rFonts w:ascii="Cambria" w:hAnsi="Cambria"/>
            <w:color w:val="000000" w:themeColor="text1"/>
            <w:sz w:val="20"/>
            <w:szCs w:val="20"/>
            <w:lang w:val="en-GB"/>
          </w:rPr>
          <w:t xml:space="preserve">. </w:t>
        </w:r>
      </w:ins>
      <w:ins w:id="188" w:author="Mika, Eleanor GIZ" w:date="2019-11-21T15:06:00Z">
        <w:r w:rsidR="0077014A">
          <w:rPr>
            <w:rFonts w:ascii="Cambria" w:hAnsi="Cambria"/>
            <w:color w:val="000000" w:themeColor="text1"/>
            <w:sz w:val="20"/>
            <w:szCs w:val="20"/>
            <w:lang w:val="en-GB"/>
          </w:rPr>
          <w:t>Helping its members b</w:t>
        </w:r>
      </w:ins>
      <w:ins w:id="189" w:author="Mika, Eleanor GIZ" w:date="2019-11-21T15:02:00Z">
        <w:r w:rsidR="0077014A">
          <w:rPr>
            <w:rFonts w:ascii="Cambria" w:hAnsi="Cambria"/>
            <w:color w:val="000000" w:themeColor="text1"/>
            <w:sz w:val="20"/>
            <w:szCs w:val="20"/>
            <w:lang w:val="en-GB"/>
          </w:rPr>
          <w:t>uild</w:t>
        </w:r>
      </w:ins>
      <w:ins w:id="190" w:author="Mika, Eleanor GIZ" w:date="2019-11-21T15:06:00Z">
        <w:r w:rsidR="0077014A">
          <w:rPr>
            <w:rFonts w:ascii="Cambria" w:hAnsi="Cambria"/>
            <w:color w:val="000000" w:themeColor="text1"/>
            <w:sz w:val="20"/>
            <w:szCs w:val="20"/>
            <w:lang w:val="en-GB"/>
          </w:rPr>
          <w:t xml:space="preserve"> meaningful</w:t>
        </w:r>
      </w:ins>
      <w:ins w:id="191" w:author="Mika, Eleanor GIZ" w:date="2019-11-21T15:02:00Z">
        <w:r w:rsidR="0077014A">
          <w:rPr>
            <w:rFonts w:ascii="Cambria" w:hAnsi="Cambria"/>
            <w:color w:val="000000" w:themeColor="text1"/>
            <w:sz w:val="20"/>
            <w:szCs w:val="20"/>
            <w:lang w:val="en-GB"/>
          </w:rPr>
          <w:t xml:space="preserve"> relationships</w:t>
        </w:r>
      </w:ins>
      <w:ins w:id="192" w:author="Mika, Eleanor GIZ" w:date="2019-11-21T15:09:00Z">
        <w:r w:rsidR="0077014A">
          <w:rPr>
            <w:rFonts w:ascii="Cambria" w:hAnsi="Cambria"/>
            <w:color w:val="000000" w:themeColor="text1"/>
            <w:sz w:val="20"/>
            <w:szCs w:val="20"/>
            <w:lang w:val="en-GB"/>
          </w:rPr>
          <w:t xml:space="preserve"> by</w:t>
        </w:r>
      </w:ins>
      <w:ins w:id="193" w:author="Mika, Eleanor GIZ" w:date="2019-11-21T15:02:00Z">
        <w:r w:rsidR="0077014A">
          <w:rPr>
            <w:rFonts w:ascii="Cambria" w:hAnsi="Cambria"/>
            <w:color w:val="000000" w:themeColor="text1"/>
            <w:sz w:val="20"/>
            <w:szCs w:val="20"/>
            <w:lang w:val="en-GB"/>
          </w:rPr>
          <w:t xml:space="preserve"> </w:t>
        </w:r>
      </w:ins>
      <w:ins w:id="194" w:author="Mika, Eleanor GIZ" w:date="2019-11-21T14:58:00Z">
        <w:r w:rsidR="00B23890" w:rsidRPr="00B56417">
          <w:rPr>
            <w:rFonts w:ascii="Cambria" w:hAnsi="Cambria"/>
            <w:color w:val="000000" w:themeColor="text1"/>
            <w:sz w:val="20"/>
            <w:szCs w:val="20"/>
            <w:lang w:val="en-GB"/>
          </w:rPr>
          <w:t>strengthen</w:t>
        </w:r>
      </w:ins>
      <w:ins w:id="195" w:author="Mika, Eleanor GIZ" w:date="2019-11-21T15:09:00Z">
        <w:r w:rsidR="0077014A">
          <w:rPr>
            <w:rFonts w:ascii="Cambria" w:hAnsi="Cambria"/>
            <w:color w:val="000000" w:themeColor="text1"/>
            <w:sz w:val="20"/>
            <w:szCs w:val="20"/>
            <w:lang w:val="en-GB"/>
          </w:rPr>
          <w:t>ing</w:t>
        </w:r>
      </w:ins>
      <w:ins w:id="196" w:author="Mika, Eleanor GIZ" w:date="2019-11-21T14:58:00Z">
        <w:r w:rsidR="00B23890">
          <w:rPr>
            <w:rFonts w:ascii="Cambria" w:hAnsi="Cambria"/>
            <w:color w:val="000000" w:themeColor="text1"/>
            <w:sz w:val="20"/>
            <w:szCs w:val="20"/>
            <w:lang w:val="en-GB"/>
          </w:rPr>
          <w:t xml:space="preserve"> and broaden</w:t>
        </w:r>
      </w:ins>
      <w:ins w:id="197" w:author="Mika, Eleanor GIZ" w:date="2019-11-21T15:09:00Z">
        <w:r w:rsidR="0077014A">
          <w:rPr>
            <w:rFonts w:ascii="Cambria" w:hAnsi="Cambria"/>
            <w:color w:val="000000" w:themeColor="text1"/>
            <w:sz w:val="20"/>
            <w:szCs w:val="20"/>
            <w:lang w:val="en-GB"/>
          </w:rPr>
          <w:t>ing</w:t>
        </w:r>
      </w:ins>
      <w:ins w:id="198" w:author="Mika, Eleanor GIZ" w:date="2019-11-21T14:58:00Z">
        <w:r w:rsidR="00B23890" w:rsidRPr="00B56417">
          <w:rPr>
            <w:rFonts w:ascii="Cambria" w:hAnsi="Cambria"/>
            <w:color w:val="000000" w:themeColor="text1"/>
            <w:sz w:val="20"/>
            <w:szCs w:val="20"/>
            <w:lang w:val="en-GB"/>
          </w:rPr>
          <w:t xml:space="preserve"> their</w:t>
        </w:r>
        <w:r w:rsidR="00B23890">
          <w:rPr>
            <w:rFonts w:ascii="Cambria" w:hAnsi="Cambria"/>
            <w:color w:val="000000" w:themeColor="text1"/>
            <w:sz w:val="20"/>
            <w:szCs w:val="20"/>
            <w:lang w:val="en-GB"/>
          </w:rPr>
          <w:t xml:space="preserve"> existing</w:t>
        </w:r>
        <w:r w:rsidR="00B23890" w:rsidRPr="00B56417">
          <w:rPr>
            <w:rFonts w:ascii="Cambria" w:hAnsi="Cambria"/>
            <w:color w:val="000000" w:themeColor="text1"/>
            <w:sz w:val="20"/>
            <w:szCs w:val="20"/>
            <w:lang w:val="en-GB"/>
          </w:rPr>
          <w:t xml:space="preserve"> </w:t>
        </w:r>
        <w:r w:rsidR="00B23890">
          <w:rPr>
            <w:rFonts w:ascii="Cambria" w:hAnsi="Cambria"/>
            <w:color w:val="000000" w:themeColor="text1"/>
            <w:sz w:val="20"/>
            <w:szCs w:val="20"/>
            <w:lang w:val="en-GB"/>
          </w:rPr>
          <w:t xml:space="preserve">networks, </w:t>
        </w:r>
      </w:ins>
      <w:commentRangeStart w:id="199"/>
      <w:ins w:id="200" w:author="Mika, Eleanor GIZ" w:date="2019-11-21T15:03:00Z">
        <w:r w:rsidR="0077014A">
          <w:rPr>
            <w:rFonts w:ascii="Cambria" w:hAnsi="Cambria"/>
            <w:color w:val="000000" w:themeColor="text1"/>
            <w:sz w:val="20"/>
            <w:szCs w:val="20"/>
            <w:lang w:val="en-GB"/>
          </w:rPr>
          <w:t xml:space="preserve">AREU </w:t>
        </w:r>
      </w:ins>
      <w:ins w:id="201" w:author="Mika, Eleanor GIZ" w:date="2019-11-21T15:05:00Z">
        <w:r w:rsidR="0077014A" w:rsidRPr="00B56417">
          <w:rPr>
            <w:rFonts w:ascii="Cambria" w:hAnsi="Cambria"/>
            <w:color w:val="000000" w:themeColor="text1"/>
            <w:sz w:val="20"/>
            <w:szCs w:val="20"/>
            <w:lang w:val="en-GB"/>
          </w:rPr>
          <w:t>can</w:t>
        </w:r>
      </w:ins>
      <w:ins w:id="202" w:author="Mika, Eleanor GIZ" w:date="2019-11-21T15:06:00Z">
        <w:r w:rsidR="0077014A">
          <w:rPr>
            <w:rFonts w:ascii="Cambria" w:hAnsi="Cambria"/>
            <w:color w:val="000000" w:themeColor="text1"/>
            <w:sz w:val="20"/>
            <w:szCs w:val="20"/>
            <w:lang w:val="en-GB"/>
          </w:rPr>
          <w:t xml:space="preserve"> generate an</w:t>
        </w:r>
      </w:ins>
      <w:ins w:id="203" w:author="Mika, Eleanor GIZ" w:date="2019-11-21T15:07:00Z">
        <w:r w:rsidR="0077014A">
          <w:rPr>
            <w:rFonts w:ascii="Cambria" w:hAnsi="Cambria"/>
            <w:color w:val="000000" w:themeColor="text1"/>
            <w:sz w:val="20"/>
            <w:szCs w:val="20"/>
            <w:lang w:val="en-GB"/>
          </w:rPr>
          <w:t xml:space="preserve"> income</w:t>
        </w:r>
      </w:ins>
      <w:ins w:id="204" w:author="Mika, Eleanor GIZ" w:date="2019-11-21T15:09:00Z">
        <w:r w:rsidR="0077014A">
          <w:rPr>
            <w:rFonts w:ascii="Cambria" w:hAnsi="Cambria"/>
            <w:color w:val="000000" w:themeColor="text1"/>
            <w:sz w:val="20"/>
            <w:szCs w:val="20"/>
            <w:lang w:val="en-GB"/>
          </w:rPr>
          <w:t xml:space="preserve"> and</w:t>
        </w:r>
      </w:ins>
      <w:ins w:id="205" w:author="Mika, Eleanor GIZ" w:date="2019-11-21T15:08:00Z">
        <w:r w:rsidR="0077014A">
          <w:rPr>
            <w:rFonts w:ascii="Cambria" w:hAnsi="Cambria"/>
            <w:color w:val="000000" w:themeColor="text1"/>
            <w:sz w:val="20"/>
            <w:szCs w:val="20"/>
            <w:lang w:val="en-GB"/>
          </w:rPr>
          <w:t xml:space="preserve"> becom</w:t>
        </w:r>
      </w:ins>
      <w:ins w:id="206" w:author="Mika, Eleanor GIZ" w:date="2019-11-21T15:09:00Z">
        <w:r w:rsidR="0077014A">
          <w:rPr>
            <w:rFonts w:ascii="Cambria" w:hAnsi="Cambria"/>
            <w:color w:val="000000" w:themeColor="text1"/>
            <w:sz w:val="20"/>
            <w:szCs w:val="20"/>
            <w:lang w:val="en-GB"/>
          </w:rPr>
          <w:t>e</w:t>
        </w:r>
      </w:ins>
      <w:ins w:id="207" w:author="Mika, Eleanor GIZ" w:date="2019-11-21T15:08:00Z">
        <w:r w:rsidR="0077014A">
          <w:rPr>
            <w:rFonts w:ascii="Cambria" w:hAnsi="Cambria"/>
            <w:color w:val="000000" w:themeColor="text1"/>
            <w:sz w:val="20"/>
            <w:szCs w:val="20"/>
            <w:lang w:val="en-GB"/>
          </w:rPr>
          <w:t xml:space="preserve"> sustain</w:t>
        </w:r>
      </w:ins>
      <w:ins w:id="208" w:author="Mika, Eleanor GIZ" w:date="2019-11-21T15:09:00Z">
        <w:r w:rsidR="0077014A">
          <w:rPr>
            <w:rFonts w:ascii="Cambria" w:hAnsi="Cambria"/>
            <w:color w:val="000000" w:themeColor="text1"/>
            <w:sz w:val="20"/>
            <w:szCs w:val="20"/>
            <w:lang w:val="en-GB"/>
          </w:rPr>
          <w:t>able</w:t>
        </w:r>
      </w:ins>
      <w:ins w:id="209" w:author="Mika, Eleanor GIZ" w:date="2019-11-21T15:10:00Z">
        <w:r w:rsidR="0077014A">
          <w:rPr>
            <w:rFonts w:ascii="Cambria" w:hAnsi="Cambria"/>
            <w:color w:val="000000" w:themeColor="text1"/>
            <w:sz w:val="20"/>
            <w:szCs w:val="20"/>
            <w:lang w:val="en-GB"/>
          </w:rPr>
          <w:t xml:space="preserve"> in the future</w:t>
        </w:r>
      </w:ins>
      <w:ins w:id="210" w:author="Mika, Eleanor GIZ" w:date="2019-11-21T15:09:00Z">
        <w:r w:rsidR="0077014A">
          <w:rPr>
            <w:rFonts w:ascii="Cambria" w:hAnsi="Cambria"/>
            <w:color w:val="000000" w:themeColor="text1"/>
            <w:sz w:val="20"/>
            <w:szCs w:val="20"/>
            <w:lang w:val="en-GB"/>
          </w:rPr>
          <w:t>. In this way,</w:t>
        </w:r>
      </w:ins>
      <w:ins w:id="211" w:author="Mika, Eleanor GIZ" w:date="2019-11-21T15:07:00Z">
        <w:r w:rsidR="0077014A">
          <w:rPr>
            <w:rFonts w:ascii="Cambria" w:hAnsi="Cambria"/>
            <w:color w:val="000000" w:themeColor="text1"/>
            <w:sz w:val="20"/>
            <w:szCs w:val="20"/>
            <w:lang w:val="en-GB"/>
          </w:rPr>
          <w:t xml:space="preserve"> </w:t>
        </w:r>
      </w:ins>
      <w:ins w:id="212" w:author="Mika, Eleanor GIZ" w:date="2019-11-21T15:09:00Z">
        <w:r w:rsidR="0077014A">
          <w:rPr>
            <w:rFonts w:ascii="Cambria" w:hAnsi="Cambria"/>
            <w:color w:val="000000" w:themeColor="text1"/>
            <w:sz w:val="20"/>
            <w:szCs w:val="20"/>
            <w:lang w:val="en-GB"/>
          </w:rPr>
          <w:t>it can</w:t>
        </w:r>
      </w:ins>
      <w:ins w:id="213" w:author="Mika, Eleanor GIZ" w:date="2019-11-21T15:07:00Z">
        <w:r w:rsidR="0077014A">
          <w:rPr>
            <w:rFonts w:ascii="Cambria" w:hAnsi="Cambria"/>
            <w:color w:val="000000" w:themeColor="text1"/>
            <w:sz w:val="20"/>
            <w:szCs w:val="20"/>
            <w:lang w:val="en-GB"/>
          </w:rPr>
          <w:t xml:space="preserve"> better support the</w:t>
        </w:r>
      </w:ins>
      <w:ins w:id="214" w:author="Mika, Eleanor GIZ" w:date="2019-11-21T15:05:00Z">
        <w:r w:rsidR="0077014A" w:rsidRPr="00B56417">
          <w:rPr>
            <w:rFonts w:ascii="Cambria" w:hAnsi="Cambria"/>
            <w:color w:val="000000" w:themeColor="text1"/>
            <w:sz w:val="20"/>
            <w:szCs w:val="20"/>
            <w:lang w:val="en-GB"/>
          </w:rPr>
          <w:t xml:space="preserve"> </w:t>
        </w:r>
      </w:ins>
      <w:ins w:id="215" w:author="Mika, Eleanor GIZ" w:date="2019-11-21T15:07:00Z">
        <w:r w:rsidR="0077014A">
          <w:rPr>
            <w:rFonts w:ascii="Cambria" w:hAnsi="Cambria"/>
            <w:color w:val="000000" w:themeColor="text1"/>
            <w:sz w:val="20"/>
            <w:szCs w:val="20"/>
            <w:lang w:val="en-GB"/>
          </w:rPr>
          <w:t>renewable energy sector.</w:t>
        </w:r>
      </w:ins>
      <w:commentRangeEnd w:id="199"/>
      <w:ins w:id="216" w:author="Mika, Eleanor GIZ" w:date="2019-11-21T15:08:00Z">
        <w:r w:rsidR="0077014A">
          <w:rPr>
            <w:rStyle w:val="CommentReference"/>
          </w:rPr>
          <w:commentReference w:id="199"/>
        </w:r>
      </w:ins>
    </w:p>
    <w:p w14:paraId="7A245DCD" w14:textId="77777777" w:rsidR="00B56417" w:rsidRPr="00B56417" w:rsidDel="0077014A" w:rsidRDefault="00B56417">
      <w:pPr>
        <w:widowControl w:val="0"/>
        <w:suppressAutoHyphens/>
        <w:autoSpaceDE w:val="0"/>
        <w:autoSpaceDN w:val="0"/>
        <w:adjustRightInd w:val="0"/>
        <w:jc w:val="both"/>
        <w:rPr>
          <w:del w:id="217" w:author="Mika, Eleanor GIZ" w:date="2019-11-21T15:09:00Z"/>
          <w:rFonts w:ascii="Cambria" w:hAnsi="Cambria"/>
          <w:color w:val="000000" w:themeColor="text1"/>
          <w:sz w:val="20"/>
          <w:szCs w:val="20"/>
          <w:lang w:val="en-GB"/>
        </w:rPr>
        <w:pPrChange w:id="218" w:author="Mika, Eleanor GIZ" w:date="2019-11-21T15:05:00Z">
          <w:pPr>
            <w:widowControl w:val="0"/>
            <w:autoSpaceDE w:val="0"/>
            <w:autoSpaceDN w:val="0"/>
            <w:adjustRightInd w:val="0"/>
            <w:jc w:val="both"/>
          </w:pPr>
        </w:pPrChange>
      </w:pPr>
      <w:del w:id="219" w:author="Mika, Eleanor GIZ" w:date="2019-11-21T14:52:00Z">
        <w:r w:rsidRPr="00B56417" w:rsidDel="00B23890">
          <w:rPr>
            <w:rFonts w:ascii="Cambria" w:hAnsi="Cambria"/>
            <w:color w:val="000000" w:themeColor="text1"/>
            <w:sz w:val="20"/>
            <w:szCs w:val="20"/>
            <w:lang w:val="en-GB"/>
          </w:rPr>
          <w:delText xml:space="preserve"> with related institutions responsible and authorize person, which assist them for future use. </w:delText>
        </w:r>
      </w:del>
      <w:del w:id="220" w:author="Mika, Eleanor GIZ" w:date="2019-11-21T15:09:00Z">
        <w:r w:rsidRPr="00B56417" w:rsidDel="0077014A">
          <w:rPr>
            <w:rFonts w:ascii="Cambria" w:hAnsi="Cambria"/>
            <w:color w:val="000000" w:themeColor="text1"/>
            <w:sz w:val="20"/>
            <w:szCs w:val="20"/>
            <w:lang w:val="en-GB"/>
          </w:rPr>
          <w:delText xml:space="preserve">It is an approach that is undertaken to move the knowledge among those who have interest or need in it and exclusive service of AREU to it is members as well </w:delText>
        </w:r>
        <w:commentRangeStart w:id="221"/>
        <w:commentRangeStart w:id="222"/>
        <w:r w:rsidRPr="00B56417" w:rsidDel="0077014A">
          <w:rPr>
            <w:rFonts w:ascii="Cambria" w:hAnsi="Cambria"/>
            <w:color w:val="000000" w:themeColor="text1"/>
            <w:sz w:val="20"/>
            <w:szCs w:val="20"/>
            <w:lang w:val="en-GB"/>
          </w:rPr>
          <w:delText xml:space="preserve">as it </w:delText>
        </w:r>
      </w:del>
      <w:del w:id="223" w:author="Mika, Eleanor GIZ" w:date="2019-11-21T15:05:00Z">
        <w:r w:rsidRPr="00B56417" w:rsidDel="0077014A">
          <w:rPr>
            <w:rFonts w:ascii="Cambria" w:hAnsi="Cambria"/>
            <w:color w:val="000000" w:themeColor="text1"/>
            <w:sz w:val="20"/>
            <w:szCs w:val="20"/>
            <w:lang w:val="en-GB"/>
          </w:rPr>
          <w:delText>can be an income generating source for AREU to help in becoming sustainable in future.</w:delText>
        </w:r>
        <w:commentRangeEnd w:id="221"/>
        <w:r w:rsidR="0077014A" w:rsidDel="0077014A">
          <w:rPr>
            <w:rStyle w:val="CommentReference"/>
          </w:rPr>
          <w:commentReference w:id="221"/>
        </w:r>
      </w:del>
      <w:commentRangeEnd w:id="222"/>
      <w:r w:rsidR="00115370">
        <w:rPr>
          <w:rStyle w:val="CommentReference"/>
        </w:rPr>
        <w:commentReference w:id="222"/>
      </w:r>
    </w:p>
    <w:p w14:paraId="602F70E4" w14:textId="77777777" w:rsidR="00B56417" w:rsidRPr="00B56417" w:rsidDel="0077014A" w:rsidRDefault="00B56417">
      <w:pPr>
        <w:suppressAutoHyphens/>
        <w:spacing w:before="100" w:beforeAutospacing="1"/>
        <w:jc w:val="both"/>
        <w:rPr>
          <w:del w:id="224" w:author="Mika, Eleanor GIZ" w:date="2019-11-21T15:10:00Z"/>
          <w:rFonts w:ascii="Cambria" w:hAnsi="Cambria"/>
          <w:color w:val="000000" w:themeColor="text1"/>
          <w:sz w:val="20"/>
          <w:szCs w:val="20"/>
          <w:lang w:val="en-GB"/>
        </w:rPr>
        <w:pPrChange w:id="225" w:author="Mika, Eleanor GIZ" w:date="2019-11-21T13:38:00Z">
          <w:pPr>
            <w:spacing w:before="100" w:beforeAutospacing="1"/>
          </w:pPr>
        </w:pPrChange>
      </w:pPr>
      <w:r w:rsidRPr="00B56417">
        <w:rPr>
          <w:rFonts w:ascii="Cambria" w:hAnsi="Cambria"/>
          <w:i/>
          <w:iCs/>
          <w:color w:val="000000" w:themeColor="text1"/>
          <w:sz w:val="20"/>
          <w:szCs w:val="20"/>
          <w:lang w:val="en-GB"/>
        </w:rPr>
        <w:t xml:space="preserve">On behalf of the German Ministry for Economic Cooperation and Development (BMZ), the Deutsche Gesellschaft </w:t>
      </w:r>
      <w:proofErr w:type="spellStart"/>
      <w:r w:rsidRPr="00B56417">
        <w:rPr>
          <w:rFonts w:ascii="Cambria" w:hAnsi="Cambria"/>
          <w:i/>
          <w:iCs/>
          <w:color w:val="000000" w:themeColor="text1"/>
          <w:sz w:val="20"/>
          <w:szCs w:val="20"/>
          <w:lang w:val="en-GB"/>
        </w:rPr>
        <w:t>für</w:t>
      </w:r>
      <w:proofErr w:type="spellEnd"/>
      <w:r w:rsidRPr="00B56417">
        <w:rPr>
          <w:rFonts w:ascii="Cambria" w:hAnsi="Cambria"/>
          <w:i/>
          <w:iCs/>
          <w:color w:val="000000" w:themeColor="text1"/>
          <w:sz w:val="20"/>
          <w:szCs w:val="20"/>
          <w:lang w:val="en-GB"/>
        </w:rPr>
        <w:t xml:space="preserve"> Internationale </w:t>
      </w:r>
      <w:proofErr w:type="spellStart"/>
      <w:r w:rsidRPr="00B56417">
        <w:rPr>
          <w:rFonts w:ascii="Cambria" w:hAnsi="Cambria"/>
          <w:i/>
          <w:iCs/>
          <w:color w:val="000000" w:themeColor="text1"/>
          <w:sz w:val="20"/>
          <w:szCs w:val="20"/>
          <w:lang w:val="en-GB"/>
        </w:rPr>
        <w:t>Zusammenarbeit</w:t>
      </w:r>
      <w:proofErr w:type="spellEnd"/>
      <w:r w:rsidRPr="00B56417">
        <w:rPr>
          <w:rFonts w:ascii="Cambria" w:hAnsi="Cambria"/>
          <w:i/>
          <w:iCs/>
          <w:color w:val="000000" w:themeColor="text1"/>
          <w:sz w:val="20"/>
          <w:szCs w:val="20"/>
          <w:lang w:val="en-GB"/>
        </w:rPr>
        <w:t xml:space="preserve"> (GIZ) GmbH implements the Afghanistan Energy Sector Improvement Programme (ESIP). ESIP aims at promoting renewable energy generation and energy efficiency in Afghanistan to </w:t>
      </w:r>
      <w:r w:rsidRPr="00B56417">
        <w:rPr>
          <w:rFonts w:ascii="Cambria" w:hAnsi="Cambria"/>
          <w:i/>
          <w:iCs/>
          <w:color w:val="000000" w:themeColor="text1"/>
          <w:sz w:val="20"/>
          <w:szCs w:val="20"/>
          <w:lang w:val="en-GB"/>
        </w:rPr>
        <w:lastRenderedPageBreak/>
        <w:t>boost economic growth and protect the environment. To achieve this goal, ESIP closely cooperates with key actors at national and provincial level to establish an institutional framework that enables a reliable energy supply. It also supports the private sector in adopting market-based quality standards and maintenance concepts for photovoltaics and solar thermal energy to attract investments. At the same time, ESIP implements capacity-building activities for staff in the public and private energy sectors and at universities</w:t>
      </w:r>
      <w:r w:rsidRPr="00B56417">
        <w:rPr>
          <w:rFonts w:ascii="Cambria" w:hAnsi="Cambria"/>
          <w:color w:val="000000" w:themeColor="text1"/>
          <w:sz w:val="20"/>
          <w:szCs w:val="20"/>
          <w:lang w:val="en-GB"/>
        </w:rPr>
        <w:t>.</w:t>
      </w:r>
    </w:p>
    <w:p w14:paraId="170AB891" w14:textId="77777777" w:rsidR="00B56417" w:rsidRPr="00B56417" w:rsidDel="0077014A" w:rsidRDefault="00B56417" w:rsidP="003B200B">
      <w:pPr>
        <w:suppressAutoHyphens/>
        <w:spacing w:after="240"/>
        <w:jc w:val="both"/>
        <w:rPr>
          <w:del w:id="226" w:author="Mika, Eleanor GIZ" w:date="2019-11-21T15:10:00Z"/>
          <w:rFonts w:ascii="Cambria" w:hAnsi="Cambria"/>
          <w:sz w:val="20"/>
          <w:szCs w:val="20"/>
          <w:lang w:val="en-GB"/>
        </w:rPr>
      </w:pPr>
    </w:p>
    <w:p w14:paraId="11574F12" w14:textId="77777777" w:rsidR="004E3755" w:rsidRPr="00B56417" w:rsidRDefault="004E3755">
      <w:pPr>
        <w:suppressAutoHyphens/>
        <w:spacing w:before="100" w:beforeAutospacing="1"/>
        <w:jc w:val="both"/>
        <w:rPr>
          <w:rFonts w:ascii="Cambria" w:hAnsi="Cambria"/>
          <w:sz w:val="20"/>
          <w:szCs w:val="20"/>
          <w:lang w:val="en-GB"/>
        </w:rPr>
        <w:pPrChange w:id="227" w:author="Mika, Eleanor GIZ" w:date="2019-11-21T15:10:00Z">
          <w:pPr>
            <w:suppressAutoHyphens/>
            <w:spacing w:after="240"/>
            <w:jc w:val="both"/>
          </w:pPr>
        </w:pPrChange>
      </w:pPr>
    </w:p>
    <w:sectPr w:rsidR="004E3755" w:rsidRPr="00B56417" w:rsidSect="00D00F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 w:author="Mika, Eleanor GIZ" w:date="2019-11-21T13:45:00Z" w:initials="MEG">
    <w:p w14:paraId="79C9B648" w14:textId="77777777" w:rsidR="00BF5C4F" w:rsidRPr="00BF5C4F" w:rsidRDefault="00BF5C4F">
      <w:pPr>
        <w:pStyle w:val="CommentText"/>
        <w:rPr>
          <w:lang w:val="en-GB"/>
        </w:rPr>
      </w:pPr>
      <w:r>
        <w:rPr>
          <w:rStyle w:val="CommentReference"/>
        </w:rPr>
        <w:annotationRef/>
      </w:r>
      <w:r w:rsidRPr="00BF5C4F">
        <w:rPr>
          <w:lang w:val="en-GB"/>
        </w:rPr>
        <w:t>When does the event actually take place?</w:t>
      </w:r>
    </w:p>
  </w:comment>
  <w:comment w:id="13" w:author="Sepehr, Bibi Maryam GIZ AF" w:date="2019-11-23T08:50:00Z" w:initials="SBMGA">
    <w:p w14:paraId="0EE9638A" w14:textId="1217E7F4" w:rsidR="00E2184C" w:rsidRDefault="00E2184C">
      <w:pPr>
        <w:pStyle w:val="CommentText"/>
      </w:pPr>
      <w:r>
        <w:rPr>
          <w:rStyle w:val="CommentReference"/>
        </w:rPr>
        <w:annotationRef/>
      </w:r>
      <w:r w:rsidR="001943D2">
        <w:rPr>
          <w:rFonts w:ascii="Arial" w:hAnsi="Arial" w:cs="Arial"/>
          <w:color w:val="202124"/>
        </w:rPr>
        <w:t>27th of November at</w:t>
      </w:r>
      <w:r w:rsidR="007D7A0D">
        <w:rPr>
          <w:rFonts w:ascii="Arial" w:hAnsi="Arial" w:cs="Arial"/>
          <w:color w:val="202124"/>
        </w:rPr>
        <w:t xml:space="preserve"> MEW not KU</w:t>
      </w:r>
      <w:r w:rsidR="00115370">
        <w:rPr>
          <w:rFonts w:ascii="Arial" w:hAnsi="Arial" w:cs="Arial"/>
          <w:color w:val="202124"/>
        </w:rPr>
        <w:t> </w:t>
      </w:r>
    </w:p>
  </w:comment>
  <w:comment w:id="21" w:author="Mika, Eleanor GIZ" w:date="2019-11-21T13:48:00Z" w:initials="MEG">
    <w:p w14:paraId="4A62D82C" w14:textId="77777777" w:rsidR="00BF5C4F" w:rsidRPr="00BF5C4F" w:rsidRDefault="00BF5C4F">
      <w:pPr>
        <w:pStyle w:val="CommentText"/>
        <w:rPr>
          <w:lang w:val="en-GB"/>
        </w:rPr>
      </w:pPr>
      <w:r>
        <w:rPr>
          <w:rStyle w:val="CommentReference"/>
        </w:rPr>
        <w:annotationRef/>
      </w:r>
      <w:r w:rsidRPr="00BF5C4F">
        <w:rPr>
          <w:lang w:val="en-GB"/>
        </w:rPr>
        <w:t xml:space="preserve">Is the expert pool made up </w:t>
      </w:r>
      <w:r>
        <w:rPr>
          <w:lang w:val="en-GB"/>
        </w:rPr>
        <w:t xml:space="preserve">only </w:t>
      </w:r>
      <w:r w:rsidRPr="00BF5C4F">
        <w:rPr>
          <w:lang w:val="en-GB"/>
        </w:rPr>
        <w:t xml:space="preserve">of </w:t>
      </w:r>
      <w:r>
        <w:rPr>
          <w:lang w:val="en-GB"/>
        </w:rPr>
        <w:t>AREU members?</w:t>
      </w:r>
      <w:r w:rsidR="003B200B">
        <w:rPr>
          <w:lang w:val="en-GB"/>
        </w:rPr>
        <w:t xml:space="preserve"> Is it a pool of experts from AREU?</w:t>
      </w:r>
      <w:r w:rsidR="0077014A">
        <w:rPr>
          <w:lang w:val="en-GB"/>
        </w:rPr>
        <w:t xml:space="preserve"> Who is in the expert pool?</w:t>
      </w:r>
    </w:p>
  </w:comment>
  <w:comment w:id="22" w:author="Sepehr, Bibi Maryam GIZ AF" w:date="2019-11-23T09:34:00Z" w:initials="SBMGA">
    <w:p w14:paraId="29287B9F" w14:textId="77777777" w:rsidR="001943D2" w:rsidRPr="001943D2" w:rsidRDefault="00661A14" w:rsidP="001943D2">
      <w:pPr>
        <w:ind w:right="120"/>
        <w:rPr>
          <w:rFonts w:ascii="Arial" w:hAnsi="Arial" w:cs="Arial"/>
          <w:color w:val="202124"/>
          <w:lang w:val="en-US" w:eastAsia="en-US"/>
        </w:rPr>
      </w:pPr>
      <w:r>
        <w:rPr>
          <w:rStyle w:val="CommentReference"/>
        </w:rPr>
        <w:annotationRef/>
      </w:r>
      <w:r w:rsidR="001943D2" w:rsidRPr="001943D2">
        <w:rPr>
          <w:rFonts w:ascii="Arial" w:hAnsi="Arial" w:cs="Arial"/>
          <w:color w:val="202124"/>
          <w:lang w:val="en-US" w:eastAsia="en-US"/>
        </w:rPr>
        <w:t>Expert pool It is a platform to share knowledge with the AREU. </w:t>
      </w:r>
    </w:p>
    <w:p w14:paraId="111B472D" w14:textId="77777777" w:rsidR="001943D2" w:rsidRPr="001943D2" w:rsidRDefault="001943D2" w:rsidP="001943D2">
      <w:pPr>
        <w:ind w:right="540"/>
        <w:rPr>
          <w:rFonts w:ascii="Arial" w:hAnsi="Arial" w:cs="Arial"/>
          <w:color w:val="202124"/>
          <w:lang w:val="en-US" w:eastAsia="en-US"/>
        </w:rPr>
      </w:pPr>
    </w:p>
    <w:p w14:paraId="5E86369A" w14:textId="77777777" w:rsidR="001943D2" w:rsidRPr="001943D2" w:rsidRDefault="001943D2" w:rsidP="001943D2">
      <w:pPr>
        <w:ind w:right="540"/>
        <w:rPr>
          <w:rFonts w:ascii="Arial" w:hAnsi="Arial" w:cs="Arial"/>
          <w:color w:val="202124"/>
          <w:lang w:val="en-US" w:eastAsia="en-US"/>
        </w:rPr>
      </w:pPr>
      <w:r w:rsidRPr="001943D2">
        <w:rPr>
          <w:rFonts w:ascii="Arial" w:hAnsi="Arial" w:cs="Arial"/>
          <w:color w:val="202124"/>
          <w:lang w:val="en-US" w:eastAsia="en-US"/>
        </w:rPr>
        <w:t xml:space="preserve">It is combined of key institutions in energy, </w:t>
      </w:r>
      <w:proofErr w:type="gramStart"/>
      <w:r w:rsidRPr="001943D2">
        <w:rPr>
          <w:rFonts w:ascii="Arial" w:hAnsi="Arial" w:cs="Arial"/>
          <w:color w:val="202124"/>
          <w:lang w:val="en-US" w:eastAsia="en-US"/>
        </w:rPr>
        <w:t>“ it</w:t>
      </w:r>
      <w:proofErr w:type="gramEnd"/>
      <w:r w:rsidRPr="001943D2">
        <w:rPr>
          <w:rFonts w:ascii="Arial" w:hAnsi="Arial" w:cs="Arial"/>
          <w:color w:val="202124"/>
          <w:lang w:val="en-US" w:eastAsia="en-US"/>
        </w:rPr>
        <w:t xml:space="preserve"> is a pool of expert For AREU”.. </w:t>
      </w:r>
    </w:p>
    <w:p w14:paraId="5DE9A70F" w14:textId="77777777" w:rsidR="001943D2" w:rsidRPr="001943D2" w:rsidRDefault="001943D2" w:rsidP="001943D2">
      <w:pPr>
        <w:ind w:right="540"/>
        <w:rPr>
          <w:rFonts w:ascii="Arial" w:hAnsi="Arial" w:cs="Arial"/>
          <w:color w:val="202124"/>
          <w:lang w:val="en-US" w:eastAsia="en-US"/>
        </w:rPr>
      </w:pPr>
    </w:p>
    <w:p w14:paraId="29039F91" w14:textId="67BAC09D" w:rsidR="00661A14" w:rsidRDefault="001943D2" w:rsidP="001943D2">
      <w:pPr>
        <w:pStyle w:val="CommentText"/>
      </w:pPr>
      <w:r w:rsidRPr="001943D2">
        <w:rPr>
          <w:rFonts w:ascii="Arial" w:hAnsi="Arial" w:cs="Arial"/>
          <w:color w:val="202124"/>
          <w:sz w:val="24"/>
          <w:szCs w:val="24"/>
          <w:lang w:val="en-US" w:eastAsia="en-US"/>
        </w:rPr>
        <w:t xml:space="preserve">any institution who is relevant to energy can be in expert pool. For the first round of this initiative MEW, MRRD, and DABS are invited to share their knowledge and information for AREU members. In future other national and international institution will be invited to share their knowledge and plans on Renewable </w:t>
      </w:r>
      <w:proofErr w:type="gramStart"/>
      <w:r w:rsidRPr="001943D2">
        <w:rPr>
          <w:rFonts w:ascii="Arial" w:hAnsi="Arial" w:cs="Arial"/>
          <w:color w:val="202124"/>
          <w:sz w:val="24"/>
          <w:szCs w:val="24"/>
          <w:lang w:val="en-US" w:eastAsia="en-US"/>
        </w:rPr>
        <w:t>energy(</w:t>
      </w:r>
      <w:proofErr w:type="gramEnd"/>
      <w:r w:rsidRPr="001943D2">
        <w:rPr>
          <w:rFonts w:ascii="Arial" w:hAnsi="Arial" w:cs="Arial"/>
          <w:color w:val="202124"/>
          <w:sz w:val="24"/>
          <w:szCs w:val="24"/>
          <w:lang w:val="en-US" w:eastAsia="en-US"/>
        </w:rPr>
        <w:t>e.g., world bank, ANSA, ACCI, etc.)</w:t>
      </w:r>
      <w:r w:rsidR="00661A14">
        <w:rPr>
          <w:rStyle w:val="CommentReference"/>
        </w:rPr>
        <w:t xml:space="preserve"> </w:t>
      </w:r>
    </w:p>
  </w:comment>
  <w:comment w:id="26" w:author="Sepehr, Bibi Maryam GIZ AF" w:date="2019-11-23T10:00:00Z" w:initials="SBMGA">
    <w:p w14:paraId="06504236" w14:textId="1925C88C" w:rsidR="001943D2" w:rsidRDefault="001943D2">
      <w:pPr>
        <w:pStyle w:val="CommentText"/>
      </w:pPr>
      <w:r>
        <w:rPr>
          <w:rStyle w:val="CommentReference"/>
        </w:rPr>
        <w:annotationRef/>
      </w:r>
      <w:r>
        <w:t xml:space="preserve">The location changed to MEW </w:t>
      </w:r>
    </w:p>
  </w:comment>
  <w:comment w:id="30" w:author="Mika, Eleanor GIZ" w:date="2019-11-21T13:53:00Z" w:initials="MEG">
    <w:p w14:paraId="4D0BFF1A" w14:textId="77777777" w:rsidR="00BF5C4F" w:rsidRPr="003B200B" w:rsidRDefault="00BF5C4F">
      <w:pPr>
        <w:pStyle w:val="CommentText"/>
        <w:rPr>
          <w:lang w:val="en-GB"/>
        </w:rPr>
      </w:pPr>
      <w:r>
        <w:rPr>
          <w:rStyle w:val="CommentReference"/>
        </w:rPr>
        <w:annotationRef/>
      </w:r>
      <w:r w:rsidRPr="003B200B">
        <w:rPr>
          <w:lang w:val="en-GB"/>
        </w:rPr>
        <w:t>How many women?</w:t>
      </w:r>
    </w:p>
  </w:comment>
  <w:comment w:id="31" w:author="Sepehr, Bibi Maryam GIZ AF" w:date="2019-11-23T10:00:00Z" w:initials="SBMGA">
    <w:p w14:paraId="444E49BD" w14:textId="32DF6B03" w:rsidR="001943D2" w:rsidRDefault="001943D2">
      <w:pPr>
        <w:pStyle w:val="CommentText"/>
      </w:pPr>
      <w:r>
        <w:rPr>
          <w:rStyle w:val="CommentReference"/>
        </w:rPr>
        <w:annotationRef/>
      </w:r>
      <w:r>
        <w:t xml:space="preserve">5 women </w:t>
      </w:r>
    </w:p>
  </w:comment>
  <w:comment w:id="38" w:author="Mika, Eleanor GIZ" w:date="2019-11-21T14:50:00Z" w:initials="MEG">
    <w:p w14:paraId="60467098" w14:textId="77777777" w:rsidR="003B200B" w:rsidRPr="003B200B" w:rsidRDefault="003B200B">
      <w:pPr>
        <w:pStyle w:val="CommentText"/>
        <w:rPr>
          <w:lang w:val="en-GB"/>
        </w:rPr>
      </w:pPr>
      <w:r>
        <w:rPr>
          <w:rStyle w:val="CommentReference"/>
        </w:rPr>
        <w:annotationRef/>
      </w:r>
      <w:r w:rsidRPr="003B200B">
        <w:rPr>
          <w:lang w:val="en-GB"/>
        </w:rPr>
        <w:t xml:space="preserve">What format will the discussions take? </w:t>
      </w:r>
      <w:r>
        <w:rPr>
          <w:lang w:val="en-GB"/>
        </w:rPr>
        <w:t>Small group discussions? Lectures? Presentations?</w:t>
      </w:r>
    </w:p>
  </w:comment>
  <w:comment w:id="39" w:author="Sepehr, Bibi Maryam GIZ AF" w:date="2019-11-23T08:54:00Z" w:initials="SBMGA">
    <w:p w14:paraId="4F3D5AEA" w14:textId="1E358B95" w:rsidR="00115370" w:rsidRDefault="00115370">
      <w:pPr>
        <w:pStyle w:val="CommentText"/>
      </w:pPr>
      <w:r>
        <w:rPr>
          <w:rStyle w:val="CommentReference"/>
        </w:rPr>
        <w:annotationRef/>
      </w:r>
      <w:r>
        <w:rPr>
          <w:rFonts w:ascii="Arial" w:hAnsi="Arial" w:cs="Arial"/>
          <w:color w:val="202124"/>
        </w:rPr>
        <w:t>It has resemblance to world cafe method in which participants will divided into three groups to ask their relevant inquiries. Then each table host(i.e., MEW, DABS, MRRD) share their knowledge and information with the participants; and people discuss the topics ask questions on tables, and also the participants switch tables periodically.</w:t>
      </w:r>
    </w:p>
  </w:comment>
  <w:comment w:id="71" w:author="Mika, Eleanor GIZ" w:date="2019-11-21T15:11:00Z" w:initials="MEG">
    <w:p w14:paraId="095A637E" w14:textId="77777777" w:rsidR="0077014A" w:rsidRDefault="0077014A">
      <w:pPr>
        <w:pStyle w:val="CommentText"/>
      </w:pPr>
      <w:r>
        <w:rPr>
          <w:rStyle w:val="CommentReference"/>
        </w:rPr>
        <w:annotationRef/>
      </w:r>
      <w:r>
        <w:t>The Renewable Energy Department of what organisation?</w:t>
      </w:r>
    </w:p>
  </w:comment>
  <w:comment w:id="72" w:author="Sepehr, Bibi Maryam GIZ AF" w:date="2019-11-23T08:55:00Z" w:initials="SBMGA">
    <w:p w14:paraId="313BAB93" w14:textId="35F4DAB3" w:rsidR="00115370" w:rsidRDefault="00115370">
      <w:pPr>
        <w:pStyle w:val="CommentText"/>
      </w:pPr>
      <w:r>
        <w:rPr>
          <w:rStyle w:val="CommentReference"/>
        </w:rPr>
        <w:annotationRef/>
      </w:r>
      <w:r>
        <w:rPr>
          <w:rFonts w:ascii="Arial" w:hAnsi="Arial" w:cs="Arial"/>
          <w:color w:val="202124"/>
        </w:rPr>
        <w:t>Ministry of energy and water ( MEW) </w:t>
      </w:r>
    </w:p>
  </w:comment>
  <w:comment w:id="84" w:author="Mika, Eleanor GIZ" w:date="2019-11-21T13:50:00Z" w:initials="MEG">
    <w:p w14:paraId="6BA79E4E" w14:textId="77777777" w:rsidR="00BF5C4F" w:rsidRPr="00BF5C4F" w:rsidRDefault="00BF5C4F">
      <w:pPr>
        <w:pStyle w:val="CommentText"/>
        <w:rPr>
          <w:lang w:val="en-GB"/>
        </w:rPr>
      </w:pPr>
      <w:r>
        <w:rPr>
          <w:rStyle w:val="CommentReference"/>
        </w:rPr>
        <w:annotationRef/>
      </w:r>
      <w:r w:rsidRPr="00BF5C4F">
        <w:rPr>
          <w:lang w:val="en-GB"/>
        </w:rPr>
        <w:t>Procurement of new members or procurement of renewable energy?</w:t>
      </w:r>
    </w:p>
  </w:comment>
  <w:comment w:id="85" w:author="Sepehr, Bibi Maryam GIZ AF" w:date="2019-11-23T08:56:00Z" w:initials="SBMGA">
    <w:p w14:paraId="58473E54" w14:textId="66D5FB92" w:rsidR="00115370" w:rsidRDefault="00115370">
      <w:pPr>
        <w:pStyle w:val="CommentText"/>
      </w:pPr>
      <w:r>
        <w:rPr>
          <w:rStyle w:val="CommentReference"/>
        </w:rPr>
        <w:annotationRef/>
      </w:r>
      <w:r>
        <w:rPr>
          <w:rFonts w:ascii="Arial" w:hAnsi="Arial" w:cs="Arial"/>
          <w:color w:val="202124"/>
        </w:rPr>
        <w:t>It is procurement process of renewable energies. </w:t>
      </w:r>
    </w:p>
  </w:comment>
  <w:comment w:id="87" w:author="Mika, Eleanor GIZ" w:date="2019-11-21T14:57:00Z" w:initials="MEG">
    <w:p w14:paraId="187105C2" w14:textId="77777777" w:rsidR="00B23890" w:rsidRDefault="00B23890">
      <w:pPr>
        <w:pStyle w:val="CommentText"/>
      </w:pPr>
      <w:r>
        <w:rPr>
          <w:rStyle w:val="CommentReference"/>
        </w:rPr>
        <w:annotationRef/>
      </w:r>
      <w:r>
        <w:t>Any examples?</w:t>
      </w:r>
    </w:p>
  </w:comment>
  <w:comment w:id="89" w:author="Mika, Eleanor GIZ" w:date="2019-11-21T13:52:00Z" w:initials="MEG">
    <w:p w14:paraId="42F69AD9" w14:textId="77777777" w:rsidR="00BF5C4F" w:rsidRPr="003B200B" w:rsidRDefault="00BF5C4F">
      <w:pPr>
        <w:pStyle w:val="CommentText"/>
        <w:rPr>
          <w:lang w:val="en-GB"/>
        </w:rPr>
      </w:pPr>
      <w:r>
        <w:rPr>
          <w:rStyle w:val="CommentReference"/>
        </w:rPr>
        <w:annotationRef/>
      </w:r>
      <w:r w:rsidRPr="003B200B">
        <w:rPr>
          <w:lang w:val="en-GB"/>
        </w:rPr>
        <w:t>Any examples?</w:t>
      </w:r>
    </w:p>
  </w:comment>
  <w:comment w:id="90" w:author="Sepehr, Bibi Maryam GIZ AF" w:date="2019-11-23T08:56:00Z" w:initials="SBMGA">
    <w:p w14:paraId="48F3C542" w14:textId="6AC1FCD2" w:rsidR="00115370" w:rsidRDefault="00115370">
      <w:pPr>
        <w:pStyle w:val="CommentText"/>
      </w:pPr>
      <w:r>
        <w:rPr>
          <w:rStyle w:val="CommentReference"/>
        </w:rPr>
        <w:annotationRef/>
      </w:r>
      <w:r>
        <w:rPr>
          <w:rFonts w:ascii="Arial" w:hAnsi="Arial" w:cs="Arial"/>
          <w:color w:val="202124"/>
        </w:rPr>
        <w:t>They provide information on new opportunities for private sector to engage (net-metering), procurement process, update laws and policies, regulation, PPP( power purchase agreement), new RE projects, plans and policies, etc. </w:t>
      </w:r>
    </w:p>
  </w:comment>
  <w:comment w:id="91" w:author="Mika, Eleanor GIZ" w:date="2019-11-21T13:52:00Z" w:initials="MEG">
    <w:p w14:paraId="099F5997" w14:textId="77777777" w:rsidR="00BF5C4F" w:rsidRPr="00BF5C4F" w:rsidRDefault="00BF5C4F">
      <w:pPr>
        <w:pStyle w:val="CommentText"/>
        <w:rPr>
          <w:lang w:val="en-GB"/>
        </w:rPr>
      </w:pPr>
      <w:r>
        <w:rPr>
          <w:rStyle w:val="CommentReference"/>
        </w:rPr>
        <w:annotationRef/>
      </w:r>
      <w:r w:rsidRPr="00BF5C4F">
        <w:rPr>
          <w:lang w:val="en-GB"/>
        </w:rPr>
        <w:t xml:space="preserve">In terms of what </w:t>
      </w:r>
      <w:r>
        <w:rPr>
          <w:lang w:val="en-GB"/>
        </w:rPr>
        <w:t xml:space="preserve">training </w:t>
      </w:r>
      <w:r w:rsidRPr="00BF5C4F">
        <w:rPr>
          <w:lang w:val="en-GB"/>
        </w:rPr>
        <w:t>is require</w:t>
      </w:r>
      <w:r>
        <w:rPr>
          <w:lang w:val="en-GB"/>
        </w:rPr>
        <w:t>d? Or in terms of what training is available?</w:t>
      </w:r>
    </w:p>
  </w:comment>
  <w:comment w:id="92" w:author="Sepehr, Bibi Maryam GIZ AF" w:date="2019-11-23T11:12:00Z" w:initials="SBMGA">
    <w:p w14:paraId="7DBC3B82" w14:textId="56670568" w:rsidR="00696000" w:rsidRDefault="00696000">
      <w:pPr>
        <w:pStyle w:val="CommentText"/>
      </w:pPr>
      <w:r>
        <w:rPr>
          <w:rStyle w:val="CommentReference"/>
        </w:rPr>
        <w:annotationRef/>
      </w:r>
      <w:r>
        <w:t xml:space="preserve">It is not  training . we can say it is a kind of capaacity building becuase the stake holders and AREU memebers share their knowledge . It is more </w:t>
      </w:r>
      <w:r>
        <w:rPr>
          <w:rFonts w:ascii="Cambria" w:hAnsi="Cambria"/>
          <w:color w:val="000000" w:themeColor="text1"/>
          <w:lang w:val="en-GB"/>
        </w:rPr>
        <w:t xml:space="preserve">Knowledge </w:t>
      </w:r>
      <w:r>
        <w:t>information sharing</w:t>
      </w:r>
    </w:p>
  </w:comment>
  <w:comment w:id="100" w:author="Mika, Eleanor GIZ" w:date="2019-11-21T13:53:00Z" w:initials="MEG">
    <w:p w14:paraId="413CB8C4" w14:textId="77777777" w:rsidR="00BF5C4F" w:rsidRPr="00BF5C4F" w:rsidRDefault="00BF5C4F">
      <w:pPr>
        <w:pStyle w:val="CommentText"/>
        <w:rPr>
          <w:lang w:val="en-GB"/>
        </w:rPr>
      </w:pPr>
      <w:r>
        <w:rPr>
          <w:rStyle w:val="CommentReference"/>
        </w:rPr>
        <w:annotationRef/>
      </w:r>
      <w:r w:rsidR="00B23890">
        <w:rPr>
          <w:lang w:val="en-GB"/>
        </w:rPr>
        <w:t>Is this in terms of h</w:t>
      </w:r>
      <w:r w:rsidRPr="00BF5C4F">
        <w:rPr>
          <w:lang w:val="en-GB"/>
        </w:rPr>
        <w:t xml:space="preserve">ow AREU members support the private sector? </w:t>
      </w:r>
      <w:r>
        <w:rPr>
          <w:lang w:val="en-GB"/>
        </w:rPr>
        <w:t>Or how the private sector should be supported?</w:t>
      </w:r>
    </w:p>
  </w:comment>
  <w:comment w:id="101" w:author="Sepehr, Bibi Maryam GIZ AF" w:date="2019-11-23T08:56:00Z" w:initials="SBMGA">
    <w:p w14:paraId="04E0EC87" w14:textId="187B9DD6" w:rsidR="00115370" w:rsidRDefault="00115370">
      <w:pPr>
        <w:pStyle w:val="CommentText"/>
      </w:pPr>
      <w:r>
        <w:rPr>
          <w:rStyle w:val="CommentReference"/>
        </w:rPr>
        <w:annotationRef/>
      </w:r>
      <w:r w:rsidR="00696000">
        <w:t xml:space="preserve"> </w:t>
      </w:r>
      <w:r w:rsidR="00696000">
        <w:t xml:space="preserve">Both support each other becuase the privet sector in link with the campanies </w:t>
      </w:r>
    </w:p>
  </w:comment>
  <w:comment w:id="103" w:author="Mika, Eleanor GIZ" w:date="2019-11-21T14:51:00Z" w:initials="MEG">
    <w:p w14:paraId="518918E9" w14:textId="77777777" w:rsidR="00B23890" w:rsidRPr="003B200B" w:rsidRDefault="00B23890" w:rsidP="00B23890">
      <w:pPr>
        <w:pStyle w:val="CommentText"/>
        <w:rPr>
          <w:lang w:val="en-GB"/>
        </w:rPr>
      </w:pPr>
      <w:r>
        <w:rPr>
          <w:rStyle w:val="CommentReference"/>
        </w:rPr>
        <w:annotationRef/>
      </w:r>
      <w:r w:rsidRPr="003B200B">
        <w:rPr>
          <w:lang w:val="en-GB"/>
        </w:rPr>
        <w:t>Any examples of the information they provided?</w:t>
      </w:r>
    </w:p>
  </w:comment>
  <w:comment w:id="176" w:author="Mika, Eleanor GIZ" w:date="2019-11-21T14:59:00Z" w:initials="MEG">
    <w:p w14:paraId="138D7717" w14:textId="77777777" w:rsidR="00B23890" w:rsidRPr="00B23890" w:rsidRDefault="00B23890">
      <w:pPr>
        <w:pStyle w:val="CommentText"/>
        <w:rPr>
          <w:lang w:val="en-GB"/>
        </w:rPr>
      </w:pPr>
      <w:r>
        <w:rPr>
          <w:rStyle w:val="CommentReference"/>
        </w:rPr>
        <w:annotationRef/>
      </w:r>
      <w:r w:rsidRPr="00B23890">
        <w:rPr>
          <w:lang w:val="en-GB"/>
        </w:rPr>
        <w:t xml:space="preserve">What was the format </w:t>
      </w:r>
      <w:r>
        <w:rPr>
          <w:lang w:val="en-GB"/>
        </w:rPr>
        <w:t>of t</w:t>
      </w:r>
      <w:r w:rsidRPr="00B23890">
        <w:rPr>
          <w:lang w:val="en-GB"/>
        </w:rPr>
        <w:t>he networking?</w:t>
      </w:r>
    </w:p>
  </w:comment>
  <w:comment w:id="177" w:author="Sepehr, Bibi Maryam GIZ AF" w:date="2019-11-23T08:57:00Z" w:initials="SBMGA">
    <w:p w14:paraId="02F3E369" w14:textId="5A6D17E0" w:rsidR="00115370" w:rsidRDefault="00115370">
      <w:pPr>
        <w:pStyle w:val="CommentText"/>
      </w:pPr>
      <w:r>
        <w:rPr>
          <w:rStyle w:val="CommentReference"/>
        </w:rPr>
        <w:annotationRef/>
      </w:r>
      <w:r>
        <w:rPr>
          <w:rFonts w:ascii="Arial" w:hAnsi="Arial" w:cs="Arial"/>
          <w:color w:val="202124"/>
        </w:rPr>
        <w:t>AREU has internal networking and external networking. In external networking is an approach to sustain its influence over the laws, policies, regulations of renewable energies. And in internal it tries to sustain its relation with its member in term of services. </w:t>
      </w:r>
    </w:p>
  </w:comment>
  <w:comment w:id="199" w:author="Mika, Eleanor GIZ" w:date="2019-11-21T15:08:00Z" w:initials="MEG">
    <w:p w14:paraId="351E7C08" w14:textId="77777777" w:rsidR="0077014A" w:rsidRPr="0077014A" w:rsidRDefault="0077014A">
      <w:pPr>
        <w:pStyle w:val="CommentText"/>
        <w:rPr>
          <w:lang w:val="en-GB"/>
        </w:rPr>
      </w:pPr>
      <w:r>
        <w:rPr>
          <w:rStyle w:val="CommentReference"/>
        </w:rPr>
        <w:annotationRef/>
      </w:r>
      <w:r w:rsidRPr="0077014A">
        <w:rPr>
          <w:lang w:val="en-GB"/>
        </w:rPr>
        <w:t xml:space="preserve">How does networking help AREU </w:t>
      </w:r>
      <w:r>
        <w:rPr>
          <w:lang w:val="en-GB"/>
        </w:rPr>
        <w:t xml:space="preserve">generate income and </w:t>
      </w:r>
      <w:r w:rsidRPr="0077014A">
        <w:rPr>
          <w:lang w:val="en-GB"/>
        </w:rPr>
        <w:t>become sustainable</w:t>
      </w:r>
      <w:r>
        <w:rPr>
          <w:lang w:val="en-GB"/>
        </w:rPr>
        <w:t>?</w:t>
      </w:r>
    </w:p>
  </w:comment>
  <w:comment w:id="221" w:author="Mika, Eleanor GIZ" w:date="2019-11-21T15:03:00Z" w:initials="MEG">
    <w:p w14:paraId="6D890E1A" w14:textId="77777777" w:rsidR="0077014A" w:rsidRPr="0077014A" w:rsidRDefault="0077014A">
      <w:pPr>
        <w:pStyle w:val="CommentText"/>
        <w:rPr>
          <w:lang w:val="en-GB"/>
        </w:rPr>
      </w:pPr>
      <w:r>
        <w:rPr>
          <w:rStyle w:val="CommentReference"/>
        </w:rPr>
        <w:annotationRef/>
      </w:r>
      <w:r w:rsidRPr="0077014A">
        <w:rPr>
          <w:lang w:val="en-GB"/>
        </w:rPr>
        <w:t xml:space="preserve">How does networking help AREU </w:t>
      </w:r>
      <w:r>
        <w:rPr>
          <w:lang w:val="en-GB"/>
        </w:rPr>
        <w:t xml:space="preserve">generate income and </w:t>
      </w:r>
      <w:r w:rsidRPr="0077014A">
        <w:rPr>
          <w:lang w:val="en-GB"/>
        </w:rPr>
        <w:t>become sustainable</w:t>
      </w:r>
      <w:r>
        <w:rPr>
          <w:lang w:val="en-GB"/>
        </w:rPr>
        <w:t>?</w:t>
      </w:r>
    </w:p>
  </w:comment>
  <w:comment w:id="222" w:author="Sepehr, Bibi Maryam GIZ AF" w:date="2019-11-23T08:58:00Z" w:initials="SBMGA">
    <w:p w14:paraId="182A8F52" w14:textId="61B299D9" w:rsidR="00115370" w:rsidRDefault="00115370">
      <w:pPr>
        <w:pStyle w:val="CommentText"/>
      </w:pPr>
      <w:r>
        <w:rPr>
          <w:rStyle w:val="CommentReference"/>
        </w:rPr>
        <w:annotationRef/>
      </w:r>
      <w:r>
        <w:rPr>
          <w:rFonts w:ascii="Arial" w:hAnsi="Arial" w:cs="Arial"/>
          <w:color w:val="202124"/>
        </w:rPr>
        <w:t>Networking enables AREU to attract more members which in return acts as a source of income. Nonetheless networking with national and international institution gives AREU the opportunity to absorb and attract their support.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C9B648" w15:done="0"/>
  <w15:commentEx w15:paraId="0EE9638A" w15:paraIdParent="79C9B648" w15:done="0"/>
  <w15:commentEx w15:paraId="4A62D82C" w15:done="0"/>
  <w15:commentEx w15:paraId="29039F91" w15:paraIdParent="4A62D82C" w15:done="0"/>
  <w15:commentEx w15:paraId="06504236" w15:done="0"/>
  <w15:commentEx w15:paraId="4D0BFF1A" w15:done="0"/>
  <w15:commentEx w15:paraId="444E49BD" w15:paraIdParent="4D0BFF1A" w15:done="0"/>
  <w15:commentEx w15:paraId="60467098" w15:done="0"/>
  <w15:commentEx w15:paraId="4F3D5AEA" w15:paraIdParent="60467098" w15:done="0"/>
  <w15:commentEx w15:paraId="095A637E" w15:done="0"/>
  <w15:commentEx w15:paraId="313BAB93" w15:paraIdParent="095A637E" w15:done="0"/>
  <w15:commentEx w15:paraId="6BA79E4E" w15:done="0"/>
  <w15:commentEx w15:paraId="58473E54" w15:paraIdParent="6BA79E4E" w15:done="0"/>
  <w15:commentEx w15:paraId="187105C2" w15:done="0"/>
  <w15:commentEx w15:paraId="42F69AD9" w15:done="0"/>
  <w15:commentEx w15:paraId="48F3C542" w15:paraIdParent="42F69AD9" w15:done="0"/>
  <w15:commentEx w15:paraId="099F5997" w15:done="0"/>
  <w15:commentEx w15:paraId="7DBC3B82" w15:paraIdParent="099F5997" w15:done="0"/>
  <w15:commentEx w15:paraId="413CB8C4" w15:done="0"/>
  <w15:commentEx w15:paraId="04E0EC87" w15:paraIdParent="413CB8C4" w15:done="0"/>
  <w15:commentEx w15:paraId="518918E9" w15:done="0"/>
  <w15:commentEx w15:paraId="138D7717" w15:done="0"/>
  <w15:commentEx w15:paraId="02F3E369" w15:paraIdParent="138D7717" w15:done="0"/>
  <w15:commentEx w15:paraId="351E7C08" w15:done="0"/>
  <w15:commentEx w15:paraId="6D890E1A" w15:done="0"/>
  <w15:commentEx w15:paraId="182A8F52" w15:paraIdParent="6D890E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C9B648" w16cid:durableId="21836D09"/>
  <w16cid:commentId w16cid:paraId="0EE9638A" w16cid:durableId="2183716F"/>
  <w16cid:commentId w16cid:paraId="4A62D82C" w16cid:durableId="21836D0A"/>
  <w16cid:commentId w16cid:paraId="29039F91" w16cid:durableId="21837BC1"/>
  <w16cid:commentId w16cid:paraId="06504236" w16cid:durableId="218381C3"/>
  <w16cid:commentId w16cid:paraId="4D0BFF1A" w16cid:durableId="21836D0B"/>
  <w16cid:commentId w16cid:paraId="444E49BD" w16cid:durableId="218381DB"/>
  <w16cid:commentId w16cid:paraId="60467098" w16cid:durableId="21836D0C"/>
  <w16cid:commentId w16cid:paraId="4F3D5AEA" w16cid:durableId="2183722B"/>
  <w16cid:commentId w16cid:paraId="095A637E" w16cid:durableId="21836D0D"/>
  <w16cid:commentId w16cid:paraId="313BAB93" w16cid:durableId="21837280"/>
  <w16cid:commentId w16cid:paraId="6BA79E4E" w16cid:durableId="21836D0E"/>
  <w16cid:commentId w16cid:paraId="58473E54" w16cid:durableId="218372A9"/>
  <w16cid:commentId w16cid:paraId="187105C2" w16cid:durableId="21836D0F"/>
  <w16cid:commentId w16cid:paraId="42F69AD9" w16cid:durableId="21836D10"/>
  <w16cid:commentId w16cid:paraId="48F3C542" w16cid:durableId="218372C4"/>
  <w16cid:commentId w16cid:paraId="099F5997" w16cid:durableId="21836D11"/>
  <w16cid:commentId w16cid:paraId="7DBC3B82" w16cid:durableId="21839280"/>
  <w16cid:commentId w16cid:paraId="413CB8C4" w16cid:durableId="21836D12"/>
  <w16cid:commentId w16cid:paraId="04E0EC87" w16cid:durableId="218372D7"/>
  <w16cid:commentId w16cid:paraId="518918E9" w16cid:durableId="21836D13"/>
  <w16cid:commentId w16cid:paraId="138D7717" w16cid:durableId="21836D14"/>
  <w16cid:commentId w16cid:paraId="02F3E369" w16cid:durableId="21837307"/>
  <w16cid:commentId w16cid:paraId="351E7C08" w16cid:durableId="21836D15"/>
  <w16cid:commentId w16cid:paraId="6D890E1A" w16cid:durableId="21836D16"/>
  <w16cid:commentId w16cid:paraId="182A8F52" w16cid:durableId="218373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131E8" w14:textId="77777777" w:rsidR="00716383" w:rsidRDefault="00716383" w:rsidP="0092487A">
      <w:r>
        <w:separator/>
      </w:r>
    </w:p>
  </w:endnote>
  <w:endnote w:type="continuationSeparator" w:id="0">
    <w:p w14:paraId="4754FDF4" w14:textId="77777777" w:rsidR="00716383" w:rsidRDefault="00716383" w:rsidP="00924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undesSerif Office">
    <w:altName w:val="Book Antiqua"/>
    <w:charset w:val="00"/>
    <w:family w:val="roman"/>
    <w:pitch w:val="variable"/>
    <w:sig w:usb0="00000001"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Droid Serif">
    <w:altName w:val="Times New Roman"/>
    <w:charset w:val="00"/>
    <w:family w:val="roman"/>
    <w:pitch w:val="variable"/>
    <w:sig w:usb0="E00002AF" w:usb1="4000205B" w:usb2="0000002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DF78E" w14:textId="77777777" w:rsidR="00907D0D" w:rsidRDefault="00907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CFEC8" w14:textId="77777777" w:rsidR="00A150BC" w:rsidRPr="00145618" w:rsidRDefault="006E0BFA" w:rsidP="009E5BC1">
    <w:pPr>
      <w:pStyle w:val="Footer"/>
      <w:rPr>
        <w:rFonts w:ascii="Droid Serif" w:hAnsi="Droid Serif" w:cs="Droid Serif"/>
        <w:sz w:val="16"/>
      </w:rPr>
    </w:pPr>
    <w:r w:rsidRPr="00145618">
      <w:rPr>
        <w:rFonts w:ascii="Droid Serif" w:hAnsi="Droid Serif" w:cs="Droid Serif"/>
        <w:sz w:val="16"/>
      </w:rPr>
      <w:t>Released by the PR-Unit of the German Cooperation with Afghanistan.</w:t>
    </w:r>
  </w:p>
  <w:p w14:paraId="0B2730B3" w14:textId="77777777" w:rsidR="00A150BC" w:rsidRPr="00145618" w:rsidRDefault="006E0BFA" w:rsidP="00E67A77">
    <w:pPr>
      <w:pStyle w:val="Footer"/>
      <w:rPr>
        <w:rFonts w:ascii="Droid Serif" w:hAnsi="Droid Serif" w:cs="Droid Serif"/>
        <w:sz w:val="16"/>
      </w:rPr>
    </w:pPr>
    <w:r w:rsidRPr="00145618">
      <w:rPr>
        <w:rFonts w:ascii="Droid Serif" w:hAnsi="Droid Serif" w:cs="Droid Serif"/>
        <w:sz w:val="16"/>
      </w:rPr>
      <w:t xml:space="preserve">For further information please contact: </w:t>
    </w:r>
    <w:r w:rsidR="00145618">
      <w:rPr>
        <w:rFonts w:ascii="Droid Serif" w:hAnsi="Droid Serif" w:cs="Droid Serif"/>
        <w:sz w:val="16"/>
      </w:rPr>
      <w:t xml:space="preserve">pr-unit-afghanistan@giz.de </w:t>
    </w:r>
  </w:p>
  <w:p w14:paraId="7984082F" w14:textId="77777777" w:rsidR="00A150BC" w:rsidRPr="00145618" w:rsidRDefault="00E67A77" w:rsidP="00E67A77">
    <w:pPr>
      <w:pStyle w:val="Footer"/>
      <w:tabs>
        <w:tab w:val="clear" w:pos="4320"/>
        <w:tab w:val="clear" w:pos="8640"/>
        <w:tab w:val="left" w:pos="3000"/>
      </w:tabs>
      <w:rPr>
        <w:rFonts w:ascii="Droid Serif" w:hAnsi="Droid Serif" w:cs="Droid Serif"/>
      </w:rPr>
    </w:pPr>
    <w:r w:rsidRPr="00145618">
      <w:rPr>
        <w:rFonts w:ascii="Droid Serif" w:hAnsi="Droid Serif" w:cs="Droid Seri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1D3E2" w14:textId="77777777" w:rsidR="00907D0D" w:rsidRDefault="00907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EBA25" w14:textId="77777777" w:rsidR="00716383" w:rsidRDefault="00716383" w:rsidP="0092487A">
      <w:r>
        <w:separator/>
      </w:r>
    </w:p>
  </w:footnote>
  <w:footnote w:type="continuationSeparator" w:id="0">
    <w:p w14:paraId="04F8CF47" w14:textId="77777777" w:rsidR="00716383" w:rsidRDefault="00716383" w:rsidP="00924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B3F2C" w14:textId="77777777" w:rsidR="00907D0D" w:rsidRDefault="00907D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7C098" w14:textId="77777777" w:rsidR="007E239E" w:rsidRPr="00145618" w:rsidRDefault="007E239E">
    <w:pPr>
      <w:pStyle w:val="Header"/>
      <w:rPr>
        <w:rFonts w:ascii="Droid Serif" w:hAnsi="Droid Serif" w:cs="Droid Serif"/>
      </w:rPr>
    </w:pPr>
    <w:r w:rsidRPr="00145618">
      <w:rPr>
        <w:rFonts w:ascii="Droid Serif" w:hAnsi="Droid Serif" w:cs="Droid Serif"/>
        <w:noProof/>
        <w:lang w:val="de-DE" w:eastAsia="de-DE"/>
      </w:rPr>
      <w:drawing>
        <wp:anchor distT="0" distB="0" distL="114300" distR="114300" simplePos="0" relativeHeight="251658240" behindDoc="0" locked="0" layoutInCell="1" allowOverlap="1" wp14:anchorId="379524A7" wp14:editId="6FABFC26">
          <wp:simplePos x="0" y="0"/>
          <wp:positionH relativeFrom="column">
            <wp:posOffset>-495300</wp:posOffset>
          </wp:positionH>
          <wp:positionV relativeFrom="paragraph">
            <wp:posOffset>-95250</wp:posOffset>
          </wp:positionV>
          <wp:extent cx="1590675" cy="1155700"/>
          <wp:effectExtent l="0" t="0" r="9525" b="635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srcRect/>
                  <a:stretch>
                    <a:fillRect/>
                  </a:stretch>
                </pic:blipFill>
                <pic:spPr bwMode="auto">
                  <a:xfrm>
                    <a:off x="0" y="0"/>
                    <a:ext cx="1590675" cy="1155700"/>
                  </a:xfrm>
                  <a:prstGeom prst="rect">
                    <a:avLst/>
                  </a:prstGeom>
                  <a:noFill/>
                  <a:ln w="9525">
                    <a:noFill/>
                    <a:miter lim="800000"/>
                    <a:headEnd/>
                    <a:tailEnd/>
                  </a:ln>
                </pic:spPr>
              </pic:pic>
            </a:graphicData>
          </a:graphic>
        </wp:anchor>
      </w:drawing>
    </w:r>
  </w:p>
  <w:p w14:paraId="0C4461CF" w14:textId="77777777" w:rsidR="00A150BC" w:rsidRPr="00145618" w:rsidRDefault="00445E8C" w:rsidP="00907D0D">
    <w:pPr>
      <w:spacing w:line="360" w:lineRule="auto"/>
      <w:jc w:val="center"/>
      <w:rPr>
        <w:rFonts w:ascii="Droid Serif" w:hAnsi="Droid Serif" w:cs="Droid Serif"/>
        <w:b/>
        <w:sz w:val="28"/>
        <w:szCs w:val="28"/>
        <w:lang w:val="en-US"/>
      </w:rPr>
    </w:pPr>
    <w:r w:rsidRPr="00145618">
      <w:rPr>
        <w:rFonts w:ascii="Droid Serif" w:hAnsi="Droid Serif" w:cs="Droid Serif"/>
        <w:b/>
        <w:sz w:val="28"/>
        <w:szCs w:val="28"/>
        <w:lang w:val="en-US"/>
      </w:rPr>
      <w:t>German Cooperation with Afghanistan</w:t>
    </w:r>
    <w:r w:rsidR="00520115" w:rsidRPr="00145618">
      <w:rPr>
        <w:rFonts w:ascii="Droid Serif" w:hAnsi="Droid Serif" w:cs="Droid Serif"/>
        <w:b/>
        <w:sz w:val="28"/>
        <w:szCs w:val="28"/>
        <w:lang w:val="en-US"/>
      </w:rPr>
      <w:br/>
    </w:r>
    <w:r w:rsidR="00017C59" w:rsidRPr="00145618">
      <w:rPr>
        <w:rFonts w:ascii="Droid Serif" w:hAnsi="Droid Serif" w:cs="Droid Serif"/>
        <w:b/>
        <w:sz w:val="28"/>
        <w:szCs w:val="28"/>
        <w:lang w:val="en-US"/>
      </w:rPr>
      <w:t>+++ Press Release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6F381" w14:textId="77777777" w:rsidR="00907D0D" w:rsidRDefault="00907D0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a, Eleanor GIZ">
    <w15:presenceInfo w15:providerId="AD" w15:userId="S-1-5-21-3211005450-2565063988-1429816208-170007"/>
  </w15:person>
  <w15:person w15:author="Sepehr, Bibi Maryam GIZ AF">
    <w15:presenceInfo w15:providerId="AD" w15:userId="S::maryam.sepehr@giz.de::d83679de-0ad5-4d0e-90ad-8980bf194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attachedTemplate r:id="rId1"/>
  <w:trackRevisions/>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5CE"/>
    <w:rsid w:val="00005084"/>
    <w:rsid w:val="00014B93"/>
    <w:rsid w:val="00017C59"/>
    <w:rsid w:val="000347F1"/>
    <w:rsid w:val="000533AB"/>
    <w:rsid w:val="00057F54"/>
    <w:rsid w:val="00061100"/>
    <w:rsid w:val="00065DDE"/>
    <w:rsid w:val="00081362"/>
    <w:rsid w:val="000846AA"/>
    <w:rsid w:val="000873BD"/>
    <w:rsid w:val="00096C31"/>
    <w:rsid w:val="000A4859"/>
    <w:rsid w:val="000B38B5"/>
    <w:rsid w:val="000B4E1F"/>
    <w:rsid w:val="000C4A0D"/>
    <w:rsid w:val="000D0D60"/>
    <w:rsid w:val="000D4073"/>
    <w:rsid w:val="000E18D4"/>
    <w:rsid w:val="000E60C9"/>
    <w:rsid w:val="000F4326"/>
    <w:rsid w:val="000F62E4"/>
    <w:rsid w:val="00104958"/>
    <w:rsid w:val="0010721F"/>
    <w:rsid w:val="00111203"/>
    <w:rsid w:val="00115370"/>
    <w:rsid w:val="00116A44"/>
    <w:rsid w:val="00145618"/>
    <w:rsid w:val="00170C08"/>
    <w:rsid w:val="001943D2"/>
    <w:rsid w:val="00196457"/>
    <w:rsid w:val="001A21C9"/>
    <w:rsid w:val="001B1906"/>
    <w:rsid w:val="001B3A4A"/>
    <w:rsid w:val="001C0BBF"/>
    <w:rsid w:val="001E0501"/>
    <w:rsid w:val="001F11A6"/>
    <w:rsid w:val="001F17CF"/>
    <w:rsid w:val="001F1D63"/>
    <w:rsid w:val="001F578F"/>
    <w:rsid w:val="002068C2"/>
    <w:rsid w:val="00206A5D"/>
    <w:rsid w:val="002519B2"/>
    <w:rsid w:val="00251F01"/>
    <w:rsid w:val="0026357E"/>
    <w:rsid w:val="00287FF0"/>
    <w:rsid w:val="00292831"/>
    <w:rsid w:val="0029609D"/>
    <w:rsid w:val="002C4B82"/>
    <w:rsid w:val="002D35A2"/>
    <w:rsid w:val="002D6CC8"/>
    <w:rsid w:val="002E51A1"/>
    <w:rsid w:val="002F5278"/>
    <w:rsid w:val="002F6E63"/>
    <w:rsid w:val="00313D71"/>
    <w:rsid w:val="003274E4"/>
    <w:rsid w:val="00336090"/>
    <w:rsid w:val="00354A5D"/>
    <w:rsid w:val="00361C75"/>
    <w:rsid w:val="00364A56"/>
    <w:rsid w:val="003850A5"/>
    <w:rsid w:val="003A2641"/>
    <w:rsid w:val="003B200B"/>
    <w:rsid w:val="003C02AE"/>
    <w:rsid w:val="003D21A9"/>
    <w:rsid w:val="003E2392"/>
    <w:rsid w:val="003F365E"/>
    <w:rsid w:val="00407CAD"/>
    <w:rsid w:val="004203D7"/>
    <w:rsid w:val="00421A7B"/>
    <w:rsid w:val="00427E11"/>
    <w:rsid w:val="00431157"/>
    <w:rsid w:val="00434B75"/>
    <w:rsid w:val="00445E8C"/>
    <w:rsid w:val="00462E2C"/>
    <w:rsid w:val="004639EB"/>
    <w:rsid w:val="00480011"/>
    <w:rsid w:val="00482C90"/>
    <w:rsid w:val="00482E16"/>
    <w:rsid w:val="00486F2C"/>
    <w:rsid w:val="004A2F75"/>
    <w:rsid w:val="004A426D"/>
    <w:rsid w:val="004B45C9"/>
    <w:rsid w:val="004B7F63"/>
    <w:rsid w:val="004C452E"/>
    <w:rsid w:val="004C5DD1"/>
    <w:rsid w:val="004D4EDD"/>
    <w:rsid w:val="004E117D"/>
    <w:rsid w:val="004E3755"/>
    <w:rsid w:val="004E7390"/>
    <w:rsid w:val="004F1F11"/>
    <w:rsid w:val="004F20FC"/>
    <w:rsid w:val="00500227"/>
    <w:rsid w:val="00515F4F"/>
    <w:rsid w:val="00520115"/>
    <w:rsid w:val="00522ED0"/>
    <w:rsid w:val="00554AE9"/>
    <w:rsid w:val="00570697"/>
    <w:rsid w:val="0058160D"/>
    <w:rsid w:val="005858E4"/>
    <w:rsid w:val="005A2B1B"/>
    <w:rsid w:val="005B2015"/>
    <w:rsid w:val="005B7935"/>
    <w:rsid w:val="005E3238"/>
    <w:rsid w:val="005E72F2"/>
    <w:rsid w:val="005F0D7C"/>
    <w:rsid w:val="005F537C"/>
    <w:rsid w:val="00606AD1"/>
    <w:rsid w:val="006264FB"/>
    <w:rsid w:val="00635DB5"/>
    <w:rsid w:val="00644097"/>
    <w:rsid w:val="0064488A"/>
    <w:rsid w:val="00654838"/>
    <w:rsid w:val="00655EFE"/>
    <w:rsid w:val="00661A14"/>
    <w:rsid w:val="00667AA9"/>
    <w:rsid w:val="0067346A"/>
    <w:rsid w:val="00681D23"/>
    <w:rsid w:val="006849F8"/>
    <w:rsid w:val="00687072"/>
    <w:rsid w:val="00696000"/>
    <w:rsid w:val="006C001B"/>
    <w:rsid w:val="006C388F"/>
    <w:rsid w:val="006E0BFA"/>
    <w:rsid w:val="006E14F7"/>
    <w:rsid w:val="006E195B"/>
    <w:rsid w:val="006E35C4"/>
    <w:rsid w:val="006E5F5D"/>
    <w:rsid w:val="006E69FC"/>
    <w:rsid w:val="006F11B0"/>
    <w:rsid w:val="0070227F"/>
    <w:rsid w:val="00702943"/>
    <w:rsid w:val="007056F7"/>
    <w:rsid w:val="00711901"/>
    <w:rsid w:val="007145AD"/>
    <w:rsid w:val="00716383"/>
    <w:rsid w:val="00716D17"/>
    <w:rsid w:val="007319DB"/>
    <w:rsid w:val="007325BE"/>
    <w:rsid w:val="00734F50"/>
    <w:rsid w:val="0073782D"/>
    <w:rsid w:val="00754027"/>
    <w:rsid w:val="00755EDE"/>
    <w:rsid w:val="0077014A"/>
    <w:rsid w:val="00770755"/>
    <w:rsid w:val="00773088"/>
    <w:rsid w:val="00783594"/>
    <w:rsid w:val="007840AD"/>
    <w:rsid w:val="007869D8"/>
    <w:rsid w:val="00787CCE"/>
    <w:rsid w:val="007978FD"/>
    <w:rsid w:val="007A14E3"/>
    <w:rsid w:val="007B3D03"/>
    <w:rsid w:val="007B675D"/>
    <w:rsid w:val="007D24E0"/>
    <w:rsid w:val="007D7A0D"/>
    <w:rsid w:val="007E239E"/>
    <w:rsid w:val="007F064D"/>
    <w:rsid w:val="007F62B0"/>
    <w:rsid w:val="00800D4D"/>
    <w:rsid w:val="00805020"/>
    <w:rsid w:val="00835AD9"/>
    <w:rsid w:val="00841829"/>
    <w:rsid w:val="0084456D"/>
    <w:rsid w:val="00845BD7"/>
    <w:rsid w:val="00854B6D"/>
    <w:rsid w:val="00855829"/>
    <w:rsid w:val="00860A67"/>
    <w:rsid w:val="00863174"/>
    <w:rsid w:val="00867652"/>
    <w:rsid w:val="00870A9F"/>
    <w:rsid w:val="00886A48"/>
    <w:rsid w:val="008916CC"/>
    <w:rsid w:val="00891B81"/>
    <w:rsid w:val="008C384E"/>
    <w:rsid w:val="008D5EC3"/>
    <w:rsid w:val="00905046"/>
    <w:rsid w:val="009065C1"/>
    <w:rsid w:val="00907D0D"/>
    <w:rsid w:val="009112D1"/>
    <w:rsid w:val="00911466"/>
    <w:rsid w:val="009161C4"/>
    <w:rsid w:val="0092487A"/>
    <w:rsid w:val="00957AFD"/>
    <w:rsid w:val="00960A94"/>
    <w:rsid w:val="00962855"/>
    <w:rsid w:val="009667D1"/>
    <w:rsid w:val="009B3624"/>
    <w:rsid w:val="009B669C"/>
    <w:rsid w:val="009C28FE"/>
    <w:rsid w:val="009D25CE"/>
    <w:rsid w:val="009D348A"/>
    <w:rsid w:val="009D507A"/>
    <w:rsid w:val="00A01558"/>
    <w:rsid w:val="00A125FC"/>
    <w:rsid w:val="00A15903"/>
    <w:rsid w:val="00A25D3E"/>
    <w:rsid w:val="00A35D80"/>
    <w:rsid w:val="00A454A4"/>
    <w:rsid w:val="00A509E3"/>
    <w:rsid w:val="00A661AD"/>
    <w:rsid w:val="00A80034"/>
    <w:rsid w:val="00A82BB3"/>
    <w:rsid w:val="00A858B3"/>
    <w:rsid w:val="00AA18B7"/>
    <w:rsid w:val="00AA6BCD"/>
    <w:rsid w:val="00AD73DC"/>
    <w:rsid w:val="00AE2463"/>
    <w:rsid w:val="00AF15C8"/>
    <w:rsid w:val="00B11D0D"/>
    <w:rsid w:val="00B147A8"/>
    <w:rsid w:val="00B16B19"/>
    <w:rsid w:val="00B23890"/>
    <w:rsid w:val="00B45BA5"/>
    <w:rsid w:val="00B56417"/>
    <w:rsid w:val="00B56C84"/>
    <w:rsid w:val="00BA47C1"/>
    <w:rsid w:val="00BB4A46"/>
    <w:rsid w:val="00BD7FB2"/>
    <w:rsid w:val="00BF196E"/>
    <w:rsid w:val="00BF4E32"/>
    <w:rsid w:val="00BF5C4F"/>
    <w:rsid w:val="00BF6EC9"/>
    <w:rsid w:val="00C10F88"/>
    <w:rsid w:val="00C16ED4"/>
    <w:rsid w:val="00C210D3"/>
    <w:rsid w:val="00C229D5"/>
    <w:rsid w:val="00C22E59"/>
    <w:rsid w:val="00C26F5C"/>
    <w:rsid w:val="00C329EE"/>
    <w:rsid w:val="00C42FFA"/>
    <w:rsid w:val="00C67B68"/>
    <w:rsid w:val="00C716AD"/>
    <w:rsid w:val="00C8108A"/>
    <w:rsid w:val="00C81239"/>
    <w:rsid w:val="00CB2241"/>
    <w:rsid w:val="00CB2C07"/>
    <w:rsid w:val="00CB5020"/>
    <w:rsid w:val="00CB717C"/>
    <w:rsid w:val="00CC1CAE"/>
    <w:rsid w:val="00CC20B3"/>
    <w:rsid w:val="00CC6D69"/>
    <w:rsid w:val="00CD12C9"/>
    <w:rsid w:val="00CD30B4"/>
    <w:rsid w:val="00CD52CD"/>
    <w:rsid w:val="00CE41C2"/>
    <w:rsid w:val="00CE4909"/>
    <w:rsid w:val="00CF2F22"/>
    <w:rsid w:val="00D029D6"/>
    <w:rsid w:val="00D04488"/>
    <w:rsid w:val="00D04B28"/>
    <w:rsid w:val="00D15205"/>
    <w:rsid w:val="00D25A28"/>
    <w:rsid w:val="00D4064A"/>
    <w:rsid w:val="00D57A71"/>
    <w:rsid w:val="00D57DAB"/>
    <w:rsid w:val="00D63AE0"/>
    <w:rsid w:val="00D702CD"/>
    <w:rsid w:val="00D91914"/>
    <w:rsid w:val="00DB7706"/>
    <w:rsid w:val="00DC095A"/>
    <w:rsid w:val="00DE5D77"/>
    <w:rsid w:val="00E06ADC"/>
    <w:rsid w:val="00E13406"/>
    <w:rsid w:val="00E16921"/>
    <w:rsid w:val="00E2184C"/>
    <w:rsid w:val="00E33142"/>
    <w:rsid w:val="00E35A00"/>
    <w:rsid w:val="00E365A4"/>
    <w:rsid w:val="00E668CB"/>
    <w:rsid w:val="00E67A77"/>
    <w:rsid w:val="00E70AF4"/>
    <w:rsid w:val="00E71F64"/>
    <w:rsid w:val="00ED7E7B"/>
    <w:rsid w:val="00EE3C38"/>
    <w:rsid w:val="00EF66C1"/>
    <w:rsid w:val="00F02123"/>
    <w:rsid w:val="00F070A3"/>
    <w:rsid w:val="00F2617B"/>
    <w:rsid w:val="00F322B3"/>
    <w:rsid w:val="00F3612A"/>
    <w:rsid w:val="00F710B2"/>
    <w:rsid w:val="00F90C80"/>
    <w:rsid w:val="00F93B58"/>
    <w:rsid w:val="00F940AC"/>
    <w:rsid w:val="00F95351"/>
    <w:rsid w:val="00FA4D6C"/>
    <w:rsid w:val="00FB552B"/>
    <w:rsid w:val="00FC220F"/>
    <w:rsid w:val="00FC79F5"/>
    <w:rsid w:val="00FD3493"/>
    <w:rsid w:val="00FE350F"/>
    <w:rsid w:val="00FE3A13"/>
    <w:rsid w:val="00FE7954"/>
    <w:rsid w:val="00FF051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DF316"/>
  <w15:docId w15:val="{BAB606D4-DE78-4B2D-9239-5A994E80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5"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978FD"/>
    <w:pPr>
      <w:spacing w:after="0" w:line="240" w:lineRule="auto"/>
    </w:pPr>
    <w:rPr>
      <w:rFonts w:ascii="Times New Roman" w:eastAsia="Times New Roman" w:hAnsi="Times New Roman" w:cs="Times New Roman"/>
      <w:sz w:val="24"/>
      <w:szCs w:val="24"/>
      <w:lang w:val="de-DE" w:eastAsia="de-DE"/>
    </w:rPr>
  </w:style>
  <w:style w:type="paragraph" w:styleId="Heading5">
    <w:name w:val="heading 5"/>
    <w:basedOn w:val="Normal"/>
    <w:next w:val="Normal"/>
    <w:link w:val="Heading5Char"/>
    <w:uiPriority w:val="99"/>
    <w:qFormat/>
    <w:rsid w:val="005F537C"/>
    <w:pPr>
      <w:keepNext/>
      <w:outlineLvl w:val="4"/>
    </w:pPr>
    <w:rPr>
      <w:rFonts w:ascii="Arial" w:eastAsiaTheme="minorEastAsia" w:hAnsi="Arial" w:cs="Arial"/>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78E4"/>
    <w:pPr>
      <w:tabs>
        <w:tab w:val="center" w:pos="4320"/>
        <w:tab w:val="right" w:pos="864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0A78E4"/>
  </w:style>
  <w:style w:type="paragraph" w:styleId="Footer">
    <w:name w:val="footer"/>
    <w:basedOn w:val="Normal"/>
    <w:link w:val="FooterChar"/>
    <w:uiPriority w:val="99"/>
    <w:unhideWhenUsed/>
    <w:rsid w:val="000A78E4"/>
    <w:pPr>
      <w:tabs>
        <w:tab w:val="center" w:pos="4320"/>
        <w:tab w:val="right" w:pos="864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0A78E4"/>
  </w:style>
  <w:style w:type="character" w:customStyle="1" w:styleId="Heading5Char">
    <w:name w:val="Heading 5 Char"/>
    <w:basedOn w:val="DefaultParagraphFont"/>
    <w:link w:val="Heading5"/>
    <w:uiPriority w:val="99"/>
    <w:rsid w:val="005F537C"/>
    <w:rPr>
      <w:rFonts w:ascii="Arial" w:eastAsiaTheme="minorEastAsia" w:hAnsi="Arial" w:cs="Arial"/>
      <w:b/>
      <w:bCs/>
      <w:lang w:val="de-DE"/>
    </w:rPr>
  </w:style>
  <w:style w:type="character" w:styleId="PageNumber">
    <w:name w:val="page number"/>
    <w:basedOn w:val="DefaultParagraphFont"/>
    <w:uiPriority w:val="99"/>
    <w:rsid w:val="005F537C"/>
    <w:rPr>
      <w:rFonts w:ascii="Times New Roman" w:hAnsi="Times New Roman" w:cs="Times New Roman"/>
    </w:rPr>
  </w:style>
  <w:style w:type="paragraph" w:styleId="BodyText">
    <w:name w:val="Body Text"/>
    <w:basedOn w:val="Normal"/>
    <w:link w:val="BodyTextChar"/>
    <w:uiPriority w:val="99"/>
    <w:rsid w:val="005F537C"/>
    <w:pPr>
      <w:spacing w:after="200" w:line="276" w:lineRule="auto"/>
      <w:jc w:val="both"/>
    </w:pPr>
    <w:rPr>
      <w:rFonts w:ascii="Arial" w:eastAsiaTheme="minorEastAsia" w:hAnsi="Arial" w:cs="Arial"/>
      <w:sz w:val="22"/>
      <w:szCs w:val="22"/>
      <w:lang w:eastAsia="en-US"/>
    </w:rPr>
  </w:style>
  <w:style w:type="character" w:customStyle="1" w:styleId="BodyTextChar">
    <w:name w:val="Body Text Char"/>
    <w:basedOn w:val="DefaultParagraphFont"/>
    <w:link w:val="BodyText"/>
    <w:uiPriority w:val="99"/>
    <w:rsid w:val="005F537C"/>
    <w:rPr>
      <w:rFonts w:ascii="Arial" w:eastAsiaTheme="minorEastAsia" w:hAnsi="Arial" w:cs="Arial"/>
      <w:lang w:val="de-DE"/>
    </w:rPr>
  </w:style>
  <w:style w:type="paragraph" w:styleId="BalloonText">
    <w:name w:val="Balloon Text"/>
    <w:basedOn w:val="Normal"/>
    <w:link w:val="BalloonTextChar"/>
    <w:rsid w:val="000B4E1F"/>
    <w:rPr>
      <w:rFonts w:ascii="Tahoma" w:hAnsi="Tahoma" w:cs="Tahoma"/>
      <w:sz w:val="16"/>
      <w:szCs w:val="16"/>
    </w:rPr>
  </w:style>
  <w:style w:type="character" w:customStyle="1" w:styleId="BalloonTextChar">
    <w:name w:val="Balloon Text Char"/>
    <w:basedOn w:val="DefaultParagraphFont"/>
    <w:link w:val="BalloonText"/>
    <w:rsid w:val="000B4E1F"/>
    <w:rPr>
      <w:rFonts w:ascii="Tahoma" w:eastAsia="Times New Roman" w:hAnsi="Tahoma" w:cs="Tahoma"/>
      <w:sz w:val="16"/>
      <w:szCs w:val="16"/>
      <w:lang w:val="de-DE" w:eastAsia="de-DE"/>
    </w:rPr>
  </w:style>
  <w:style w:type="paragraph" w:customStyle="1" w:styleId="Default">
    <w:name w:val="Default"/>
    <w:rsid w:val="007325BE"/>
    <w:pPr>
      <w:autoSpaceDE w:val="0"/>
      <w:autoSpaceDN w:val="0"/>
      <w:adjustRightInd w:val="0"/>
      <w:spacing w:after="0" w:line="240" w:lineRule="auto"/>
    </w:pPr>
    <w:rPr>
      <w:rFonts w:ascii="BundesSerif Office" w:hAnsi="BundesSerif Office" w:cs="BundesSerif Office"/>
      <w:color w:val="000000"/>
      <w:sz w:val="24"/>
      <w:szCs w:val="24"/>
      <w:lang w:val="de-DE"/>
    </w:rPr>
  </w:style>
  <w:style w:type="paragraph" w:styleId="FootnoteText">
    <w:name w:val="footnote text"/>
    <w:basedOn w:val="Normal"/>
    <w:link w:val="FootnoteTextChar"/>
    <w:uiPriority w:val="99"/>
    <w:rsid w:val="00770755"/>
    <w:pPr>
      <w:tabs>
        <w:tab w:val="left" w:pos="284"/>
      </w:tabs>
      <w:spacing w:after="120" w:line="300" w:lineRule="exact"/>
      <w:ind w:left="284" w:hanging="284"/>
    </w:pPr>
    <w:rPr>
      <w:rFonts w:ascii="Arial" w:eastAsiaTheme="minorEastAsia" w:hAnsi="Arial" w:cstheme="minorBidi"/>
      <w:sz w:val="18"/>
      <w:lang w:eastAsia="ja-JP"/>
    </w:rPr>
  </w:style>
  <w:style w:type="character" w:customStyle="1" w:styleId="FootnoteTextChar">
    <w:name w:val="Footnote Text Char"/>
    <w:basedOn w:val="DefaultParagraphFont"/>
    <w:link w:val="FootnoteText"/>
    <w:uiPriority w:val="99"/>
    <w:rsid w:val="00770755"/>
    <w:rPr>
      <w:rFonts w:ascii="Arial" w:eastAsiaTheme="minorEastAsia" w:hAnsi="Arial"/>
      <w:sz w:val="18"/>
      <w:szCs w:val="24"/>
      <w:lang w:val="de-DE" w:eastAsia="ja-JP"/>
    </w:rPr>
  </w:style>
  <w:style w:type="character" w:styleId="CommentReference">
    <w:name w:val="annotation reference"/>
    <w:basedOn w:val="DefaultParagraphFont"/>
    <w:uiPriority w:val="99"/>
    <w:rsid w:val="001F578F"/>
    <w:rPr>
      <w:sz w:val="16"/>
      <w:szCs w:val="16"/>
    </w:rPr>
  </w:style>
  <w:style w:type="paragraph" w:styleId="CommentText">
    <w:name w:val="annotation text"/>
    <w:basedOn w:val="Normal"/>
    <w:link w:val="CommentTextChar"/>
    <w:uiPriority w:val="99"/>
    <w:rsid w:val="001F578F"/>
    <w:rPr>
      <w:sz w:val="20"/>
      <w:szCs w:val="20"/>
    </w:rPr>
  </w:style>
  <w:style w:type="character" w:customStyle="1" w:styleId="CommentTextChar">
    <w:name w:val="Comment Text Char"/>
    <w:basedOn w:val="DefaultParagraphFont"/>
    <w:link w:val="CommentText"/>
    <w:uiPriority w:val="99"/>
    <w:rsid w:val="001F578F"/>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rsid w:val="001F578F"/>
    <w:rPr>
      <w:b/>
      <w:bCs/>
    </w:rPr>
  </w:style>
  <w:style w:type="character" w:customStyle="1" w:styleId="CommentSubjectChar">
    <w:name w:val="Comment Subject Char"/>
    <w:basedOn w:val="CommentTextChar"/>
    <w:link w:val="CommentSubject"/>
    <w:rsid w:val="001F578F"/>
    <w:rPr>
      <w:rFonts w:ascii="Times New Roman" w:eastAsia="Times New Roman" w:hAnsi="Times New Roman" w:cs="Times New Roman"/>
      <w:b/>
      <w:bCs/>
      <w:sz w:val="20"/>
      <w:szCs w:val="20"/>
      <w:lang w:val="de-DE" w:eastAsia="de-DE"/>
    </w:rPr>
  </w:style>
  <w:style w:type="paragraph" w:styleId="Revision">
    <w:name w:val="Revision"/>
    <w:hidden/>
    <w:semiHidden/>
    <w:rsid w:val="00115370"/>
    <w:pPr>
      <w:spacing w:after="0"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85708">
      <w:bodyDiv w:val="1"/>
      <w:marLeft w:val="0"/>
      <w:marRight w:val="0"/>
      <w:marTop w:val="0"/>
      <w:marBottom w:val="0"/>
      <w:divBdr>
        <w:top w:val="none" w:sz="0" w:space="0" w:color="auto"/>
        <w:left w:val="none" w:sz="0" w:space="0" w:color="auto"/>
        <w:bottom w:val="none" w:sz="0" w:space="0" w:color="auto"/>
        <w:right w:val="none" w:sz="0" w:space="0" w:color="auto"/>
      </w:divBdr>
    </w:div>
    <w:div w:id="136731219">
      <w:bodyDiv w:val="1"/>
      <w:marLeft w:val="0"/>
      <w:marRight w:val="0"/>
      <w:marTop w:val="0"/>
      <w:marBottom w:val="0"/>
      <w:divBdr>
        <w:top w:val="none" w:sz="0" w:space="0" w:color="auto"/>
        <w:left w:val="none" w:sz="0" w:space="0" w:color="auto"/>
        <w:bottom w:val="none" w:sz="0" w:space="0" w:color="auto"/>
        <w:right w:val="none" w:sz="0" w:space="0" w:color="auto"/>
      </w:divBdr>
    </w:div>
    <w:div w:id="413625529">
      <w:bodyDiv w:val="1"/>
      <w:marLeft w:val="0"/>
      <w:marRight w:val="0"/>
      <w:marTop w:val="0"/>
      <w:marBottom w:val="0"/>
      <w:divBdr>
        <w:top w:val="none" w:sz="0" w:space="0" w:color="auto"/>
        <w:left w:val="none" w:sz="0" w:space="0" w:color="auto"/>
        <w:bottom w:val="none" w:sz="0" w:space="0" w:color="auto"/>
        <w:right w:val="none" w:sz="0" w:space="0" w:color="auto"/>
      </w:divBdr>
    </w:div>
    <w:div w:id="488908610">
      <w:bodyDiv w:val="1"/>
      <w:marLeft w:val="0"/>
      <w:marRight w:val="0"/>
      <w:marTop w:val="0"/>
      <w:marBottom w:val="0"/>
      <w:divBdr>
        <w:top w:val="none" w:sz="0" w:space="0" w:color="auto"/>
        <w:left w:val="none" w:sz="0" w:space="0" w:color="auto"/>
        <w:bottom w:val="none" w:sz="0" w:space="0" w:color="auto"/>
        <w:right w:val="none" w:sz="0" w:space="0" w:color="auto"/>
      </w:divBdr>
    </w:div>
    <w:div w:id="823813135">
      <w:bodyDiv w:val="1"/>
      <w:marLeft w:val="0"/>
      <w:marRight w:val="0"/>
      <w:marTop w:val="0"/>
      <w:marBottom w:val="0"/>
      <w:divBdr>
        <w:top w:val="none" w:sz="0" w:space="0" w:color="auto"/>
        <w:left w:val="none" w:sz="0" w:space="0" w:color="auto"/>
        <w:bottom w:val="none" w:sz="0" w:space="0" w:color="auto"/>
        <w:right w:val="none" w:sz="0" w:space="0" w:color="auto"/>
      </w:divBdr>
    </w:div>
    <w:div w:id="828138000">
      <w:bodyDiv w:val="1"/>
      <w:marLeft w:val="0"/>
      <w:marRight w:val="0"/>
      <w:marTop w:val="0"/>
      <w:marBottom w:val="0"/>
      <w:divBdr>
        <w:top w:val="none" w:sz="0" w:space="0" w:color="auto"/>
        <w:left w:val="none" w:sz="0" w:space="0" w:color="auto"/>
        <w:bottom w:val="none" w:sz="0" w:space="0" w:color="auto"/>
        <w:right w:val="none" w:sz="0" w:space="0" w:color="auto"/>
      </w:divBdr>
    </w:div>
    <w:div w:id="929775487">
      <w:bodyDiv w:val="1"/>
      <w:marLeft w:val="0"/>
      <w:marRight w:val="0"/>
      <w:marTop w:val="0"/>
      <w:marBottom w:val="0"/>
      <w:divBdr>
        <w:top w:val="none" w:sz="0" w:space="0" w:color="auto"/>
        <w:left w:val="none" w:sz="0" w:space="0" w:color="auto"/>
        <w:bottom w:val="none" w:sz="0" w:space="0" w:color="auto"/>
        <w:right w:val="none" w:sz="0" w:space="0" w:color="auto"/>
      </w:divBdr>
    </w:div>
    <w:div w:id="1135220470">
      <w:bodyDiv w:val="1"/>
      <w:marLeft w:val="0"/>
      <w:marRight w:val="0"/>
      <w:marTop w:val="0"/>
      <w:marBottom w:val="0"/>
      <w:divBdr>
        <w:top w:val="none" w:sz="0" w:space="0" w:color="auto"/>
        <w:left w:val="none" w:sz="0" w:space="0" w:color="auto"/>
        <w:bottom w:val="none" w:sz="0" w:space="0" w:color="auto"/>
        <w:right w:val="none" w:sz="0" w:space="0" w:color="auto"/>
      </w:divBdr>
      <w:divsChild>
        <w:div w:id="1819299447">
          <w:marLeft w:val="0"/>
          <w:marRight w:val="0"/>
          <w:marTop w:val="0"/>
          <w:marBottom w:val="0"/>
          <w:divBdr>
            <w:top w:val="none" w:sz="0" w:space="0" w:color="auto"/>
            <w:left w:val="none" w:sz="0" w:space="0" w:color="auto"/>
            <w:bottom w:val="none" w:sz="0" w:space="0" w:color="auto"/>
            <w:right w:val="none" w:sz="0" w:space="0" w:color="auto"/>
          </w:divBdr>
          <w:divsChild>
            <w:div w:id="565847269">
              <w:marLeft w:val="0"/>
              <w:marRight w:val="0"/>
              <w:marTop w:val="0"/>
              <w:marBottom w:val="0"/>
              <w:divBdr>
                <w:top w:val="none" w:sz="0" w:space="0" w:color="auto"/>
                <w:left w:val="none" w:sz="0" w:space="0" w:color="auto"/>
                <w:bottom w:val="none" w:sz="0" w:space="0" w:color="auto"/>
                <w:right w:val="none" w:sz="0" w:space="0" w:color="auto"/>
              </w:divBdr>
              <w:divsChild>
                <w:div w:id="1748989034">
                  <w:marLeft w:val="0"/>
                  <w:marRight w:val="0"/>
                  <w:marTop w:val="0"/>
                  <w:marBottom w:val="0"/>
                  <w:divBdr>
                    <w:top w:val="none" w:sz="0" w:space="0" w:color="auto"/>
                    <w:left w:val="none" w:sz="0" w:space="0" w:color="auto"/>
                    <w:bottom w:val="none" w:sz="0" w:space="0" w:color="auto"/>
                    <w:right w:val="none" w:sz="0" w:space="0" w:color="auto"/>
                  </w:divBdr>
                  <w:divsChild>
                    <w:div w:id="849217973">
                      <w:marLeft w:val="0"/>
                      <w:marRight w:val="0"/>
                      <w:marTop w:val="0"/>
                      <w:marBottom w:val="0"/>
                      <w:divBdr>
                        <w:top w:val="none" w:sz="0" w:space="0" w:color="auto"/>
                        <w:left w:val="none" w:sz="0" w:space="0" w:color="auto"/>
                        <w:bottom w:val="none" w:sz="0" w:space="0" w:color="auto"/>
                        <w:right w:val="none" w:sz="0" w:space="0" w:color="auto"/>
                      </w:divBdr>
                      <w:divsChild>
                        <w:div w:id="1701662250">
                          <w:marLeft w:val="0"/>
                          <w:marRight w:val="0"/>
                          <w:marTop w:val="0"/>
                          <w:marBottom w:val="0"/>
                          <w:divBdr>
                            <w:top w:val="none" w:sz="0" w:space="0" w:color="auto"/>
                            <w:left w:val="none" w:sz="0" w:space="0" w:color="auto"/>
                            <w:bottom w:val="none" w:sz="0" w:space="0" w:color="auto"/>
                            <w:right w:val="none" w:sz="0" w:space="0" w:color="auto"/>
                          </w:divBdr>
                          <w:divsChild>
                            <w:div w:id="519704570">
                              <w:marLeft w:val="0"/>
                              <w:marRight w:val="0"/>
                              <w:marTop w:val="0"/>
                              <w:marBottom w:val="0"/>
                              <w:divBdr>
                                <w:top w:val="none" w:sz="0" w:space="0" w:color="auto"/>
                                <w:left w:val="none" w:sz="0" w:space="0" w:color="auto"/>
                                <w:bottom w:val="none" w:sz="0" w:space="0" w:color="auto"/>
                                <w:right w:val="none" w:sz="0" w:space="0" w:color="auto"/>
                              </w:divBdr>
                              <w:divsChild>
                                <w:div w:id="911280389">
                                  <w:marLeft w:val="0"/>
                                  <w:marRight w:val="0"/>
                                  <w:marTop w:val="0"/>
                                  <w:marBottom w:val="0"/>
                                  <w:divBdr>
                                    <w:top w:val="none" w:sz="0" w:space="0" w:color="auto"/>
                                    <w:left w:val="none" w:sz="0" w:space="0" w:color="auto"/>
                                    <w:bottom w:val="none" w:sz="0" w:space="0" w:color="auto"/>
                                    <w:right w:val="none" w:sz="0" w:space="0" w:color="auto"/>
                                  </w:divBdr>
                                  <w:divsChild>
                                    <w:div w:id="1885629869">
                                      <w:marLeft w:val="0"/>
                                      <w:marRight w:val="0"/>
                                      <w:marTop w:val="0"/>
                                      <w:marBottom w:val="0"/>
                                      <w:divBdr>
                                        <w:top w:val="none" w:sz="0" w:space="0" w:color="auto"/>
                                        <w:left w:val="none" w:sz="0" w:space="0" w:color="auto"/>
                                        <w:bottom w:val="none" w:sz="0" w:space="0" w:color="auto"/>
                                        <w:right w:val="none" w:sz="0" w:space="0" w:color="auto"/>
                                      </w:divBdr>
                                      <w:divsChild>
                                        <w:div w:id="1002897781">
                                          <w:marLeft w:val="0"/>
                                          <w:marRight w:val="0"/>
                                          <w:marTop w:val="0"/>
                                          <w:marBottom w:val="0"/>
                                          <w:divBdr>
                                            <w:top w:val="none" w:sz="0" w:space="0" w:color="auto"/>
                                            <w:left w:val="none" w:sz="0" w:space="0" w:color="auto"/>
                                            <w:bottom w:val="none" w:sz="0" w:space="0" w:color="auto"/>
                                            <w:right w:val="none" w:sz="0" w:space="0" w:color="auto"/>
                                          </w:divBdr>
                                          <w:divsChild>
                                            <w:div w:id="232587886">
                                              <w:marLeft w:val="0"/>
                                              <w:marRight w:val="0"/>
                                              <w:marTop w:val="0"/>
                                              <w:marBottom w:val="0"/>
                                              <w:divBdr>
                                                <w:top w:val="none" w:sz="0" w:space="0" w:color="auto"/>
                                                <w:left w:val="none" w:sz="0" w:space="0" w:color="auto"/>
                                                <w:bottom w:val="none" w:sz="0" w:space="0" w:color="auto"/>
                                                <w:right w:val="none" w:sz="0" w:space="0" w:color="auto"/>
                                              </w:divBdr>
                                              <w:divsChild>
                                                <w:div w:id="673187304">
                                                  <w:marLeft w:val="15"/>
                                                  <w:marRight w:val="15"/>
                                                  <w:marTop w:val="15"/>
                                                  <w:marBottom w:val="15"/>
                                                  <w:divBdr>
                                                    <w:top w:val="single" w:sz="6" w:space="2" w:color="4D90FE"/>
                                                    <w:left w:val="single" w:sz="6" w:space="2" w:color="4D90FE"/>
                                                    <w:bottom w:val="single" w:sz="6" w:space="2" w:color="4D90FE"/>
                                                    <w:right w:val="single" w:sz="6" w:space="0" w:color="4D90FE"/>
                                                  </w:divBdr>
                                                  <w:divsChild>
                                                    <w:div w:id="964585500">
                                                      <w:marLeft w:val="0"/>
                                                      <w:marRight w:val="0"/>
                                                      <w:marTop w:val="0"/>
                                                      <w:marBottom w:val="0"/>
                                                      <w:divBdr>
                                                        <w:top w:val="none" w:sz="0" w:space="0" w:color="auto"/>
                                                        <w:left w:val="none" w:sz="0" w:space="0" w:color="auto"/>
                                                        <w:bottom w:val="none" w:sz="0" w:space="0" w:color="auto"/>
                                                        <w:right w:val="none" w:sz="0" w:space="0" w:color="auto"/>
                                                      </w:divBdr>
                                                      <w:divsChild>
                                                        <w:div w:id="1664313990">
                                                          <w:marLeft w:val="0"/>
                                                          <w:marRight w:val="0"/>
                                                          <w:marTop w:val="0"/>
                                                          <w:marBottom w:val="0"/>
                                                          <w:divBdr>
                                                            <w:top w:val="none" w:sz="0" w:space="0" w:color="auto"/>
                                                            <w:left w:val="none" w:sz="0" w:space="0" w:color="auto"/>
                                                            <w:bottom w:val="none" w:sz="0" w:space="0" w:color="auto"/>
                                                            <w:right w:val="none" w:sz="0" w:space="0" w:color="auto"/>
                                                          </w:divBdr>
                                                          <w:divsChild>
                                                            <w:div w:id="7218311">
                                                              <w:marLeft w:val="0"/>
                                                              <w:marRight w:val="0"/>
                                                              <w:marTop w:val="0"/>
                                                              <w:marBottom w:val="0"/>
                                                              <w:divBdr>
                                                                <w:top w:val="none" w:sz="0" w:space="0" w:color="auto"/>
                                                                <w:left w:val="none" w:sz="0" w:space="0" w:color="auto"/>
                                                                <w:bottom w:val="none" w:sz="0" w:space="0" w:color="auto"/>
                                                                <w:right w:val="none" w:sz="0" w:space="0" w:color="auto"/>
                                                              </w:divBdr>
                                                              <w:divsChild>
                                                                <w:div w:id="504782995">
                                                                  <w:marLeft w:val="0"/>
                                                                  <w:marRight w:val="0"/>
                                                                  <w:marTop w:val="0"/>
                                                                  <w:marBottom w:val="0"/>
                                                                  <w:divBdr>
                                                                    <w:top w:val="none" w:sz="0" w:space="0" w:color="auto"/>
                                                                    <w:left w:val="none" w:sz="0" w:space="0" w:color="auto"/>
                                                                    <w:bottom w:val="none" w:sz="0" w:space="0" w:color="auto"/>
                                                                    <w:right w:val="none" w:sz="0" w:space="0" w:color="auto"/>
                                                                  </w:divBdr>
                                                                  <w:divsChild>
                                                                    <w:div w:id="301931312">
                                                                      <w:marLeft w:val="0"/>
                                                                      <w:marRight w:val="0"/>
                                                                      <w:marTop w:val="0"/>
                                                                      <w:marBottom w:val="0"/>
                                                                      <w:divBdr>
                                                                        <w:top w:val="none" w:sz="0" w:space="0" w:color="auto"/>
                                                                        <w:left w:val="none" w:sz="0" w:space="0" w:color="auto"/>
                                                                        <w:bottom w:val="none" w:sz="0" w:space="0" w:color="auto"/>
                                                                        <w:right w:val="none" w:sz="0" w:space="0" w:color="auto"/>
                                                                      </w:divBdr>
                                                                      <w:divsChild>
                                                                        <w:div w:id="2109807730">
                                                                          <w:marLeft w:val="0"/>
                                                                          <w:marRight w:val="0"/>
                                                                          <w:marTop w:val="0"/>
                                                                          <w:marBottom w:val="0"/>
                                                                          <w:divBdr>
                                                                            <w:top w:val="none" w:sz="0" w:space="0" w:color="auto"/>
                                                                            <w:left w:val="none" w:sz="0" w:space="0" w:color="auto"/>
                                                                            <w:bottom w:val="none" w:sz="0" w:space="0" w:color="auto"/>
                                                                            <w:right w:val="none" w:sz="0" w:space="0" w:color="auto"/>
                                                                          </w:divBdr>
                                                                          <w:divsChild>
                                                                            <w:div w:id="1598557321">
                                                                              <w:marLeft w:val="0"/>
                                                                              <w:marRight w:val="0"/>
                                                                              <w:marTop w:val="0"/>
                                                                              <w:marBottom w:val="0"/>
                                                                              <w:divBdr>
                                                                                <w:top w:val="none" w:sz="0" w:space="0" w:color="auto"/>
                                                                                <w:left w:val="none" w:sz="0" w:space="0" w:color="auto"/>
                                                                                <w:bottom w:val="none" w:sz="0" w:space="0" w:color="auto"/>
                                                                                <w:right w:val="none" w:sz="0" w:space="0" w:color="auto"/>
                                                                              </w:divBdr>
                                                                              <w:divsChild>
                                                                                <w:div w:id="477382740">
                                                                                  <w:marLeft w:val="0"/>
                                                                                  <w:marRight w:val="0"/>
                                                                                  <w:marTop w:val="0"/>
                                                                                  <w:marBottom w:val="0"/>
                                                                                  <w:divBdr>
                                                                                    <w:top w:val="none" w:sz="0" w:space="0" w:color="auto"/>
                                                                                    <w:left w:val="none" w:sz="0" w:space="0" w:color="auto"/>
                                                                                    <w:bottom w:val="none" w:sz="0" w:space="0" w:color="auto"/>
                                                                                    <w:right w:val="none" w:sz="0" w:space="0" w:color="auto"/>
                                                                                  </w:divBdr>
                                                                                  <w:divsChild>
                                                                                    <w:div w:id="282083306">
                                                                                      <w:marLeft w:val="0"/>
                                                                                      <w:marRight w:val="0"/>
                                                                                      <w:marTop w:val="0"/>
                                                                                      <w:marBottom w:val="0"/>
                                                                                      <w:divBdr>
                                                                                        <w:top w:val="none" w:sz="0" w:space="0" w:color="auto"/>
                                                                                        <w:left w:val="none" w:sz="0" w:space="0" w:color="auto"/>
                                                                                        <w:bottom w:val="none" w:sz="0" w:space="0" w:color="auto"/>
                                                                                        <w:right w:val="none" w:sz="0" w:space="0" w:color="auto"/>
                                                                                      </w:divBdr>
                                                                                      <w:divsChild>
                                                                                        <w:div w:id="1460220131">
                                                                                          <w:marLeft w:val="0"/>
                                                                                          <w:marRight w:val="60"/>
                                                                                          <w:marTop w:val="0"/>
                                                                                          <w:marBottom w:val="0"/>
                                                                                          <w:divBdr>
                                                                                            <w:top w:val="none" w:sz="0" w:space="0" w:color="auto"/>
                                                                                            <w:left w:val="none" w:sz="0" w:space="0" w:color="auto"/>
                                                                                            <w:bottom w:val="none" w:sz="0" w:space="0" w:color="auto"/>
                                                                                            <w:right w:val="none" w:sz="0" w:space="0" w:color="auto"/>
                                                                                          </w:divBdr>
                                                                                          <w:divsChild>
                                                                                            <w:div w:id="1363241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278364960">
                                                                                                  <w:marLeft w:val="0"/>
                                                                                                  <w:marRight w:val="0"/>
                                                                                                  <w:marTop w:val="0"/>
                                                                                                  <w:marBottom w:val="0"/>
                                                                                                  <w:divBdr>
                                                                                                    <w:top w:val="none" w:sz="0" w:space="0" w:color="auto"/>
                                                                                                    <w:left w:val="none" w:sz="0" w:space="0" w:color="auto"/>
                                                                                                    <w:bottom w:val="none" w:sz="0" w:space="0" w:color="auto"/>
                                                                                                    <w:right w:val="none" w:sz="0" w:space="0" w:color="auto"/>
                                                                                                  </w:divBdr>
                                                                                                  <w:divsChild>
                                                                                                    <w:div w:id="1399547509">
                                                                                                      <w:marLeft w:val="0"/>
                                                                                                      <w:marRight w:val="0"/>
                                                                                                      <w:marTop w:val="0"/>
                                                                                                      <w:marBottom w:val="0"/>
                                                                                                      <w:divBdr>
                                                                                                        <w:top w:val="none" w:sz="0" w:space="0" w:color="auto"/>
                                                                                                        <w:left w:val="none" w:sz="0" w:space="0" w:color="auto"/>
                                                                                                        <w:bottom w:val="none" w:sz="0" w:space="0" w:color="auto"/>
                                                                                                        <w:right w:val="none" w:sz="0" w:space="0" w:color="auto"/>
                                                                                                      </w:divBdr>
                                                                                                      <w:divsChild>
                                                                                                        <w:div w:id="2083746676">
                                                                                                          <w:marLeft w:val="0"/>
                                                                                                          <w:marRight w:val="0"/>
                                                                                                          <w:marTop w:val="0"/>
                                                                                                          <w:marBottom w:val="0"/>
                                                                                                          <w:divBdr>
                                                                                                            <w:top w:val="none" w:sz="0" w:space="0" w:color="auto"/>
                                                                                                            <w:left w:val="none" w:sz="0" w:space="0" w:color="auto"/>
                                                                                                            <w:bottom w:val="none" w:sz="0" w:space="0" w:color="auto"/>
                                                                                                            <w:right w:val="none" w:sz="0" w:space="0" w:color="auto"/>
                                                                                                          </w:divBdr>
                                                                                                          <w:divsChild>
                                                                                                            <w:div w:id="1129014122">
                                                                                                              <w:marLeft w:val="0"/>
                                                                                                              <w:marRight w:val="0"/>
                                                                                                              <w:marTop w:val="0"/>
                                                                                                              <w:marBottom w:val="0"/>
                                                                                                              <w:divBdr>
                                                                                                                <w:top w:val="none" w:sz="0" w:space="0" w:color="auto"/>
                                                                                                                <w:left w:val="none" w:sz="0" w:space="0" w:color="auto"/>
                                                                                                                <w:bottom w:val="none" w:sz="0" w:space="0" w:color="auto"/>
                                                                                                                <w:right w:val="none" w:sz="0" w:space="0" w:color="auto"/>
                                                                                                              </w:divBdr>
                                                                                                              <w:divsChild>
                                                                                                                <w:div w:id="1592424375">
                                                                                                                  <w:marLeft w:val="0"/>
                                                                                                                  <w:marRight w:val="0"/>
                                                                                                                  <w:marTop w:val="0"/>
                                                                                                                  <w:marBottom w:val="0"/>
                                                                                                                  <w:divBdr>
                                                                                                                    <w:top w:val="none" w:sz="0" w:space="4" w:color="auto"/>
                                                                                                                    <w:left w:val="none" w:sz="0" w:space="0" w:color="auto"/>
                                                                                                                    <w:bottom w:val="none" w:sz="0" w:space="4" w:color="auto"/>
                                                                                                                    <w:right w:val="none" w:sz="0" w:space="0" w:color="auto"/>
                                                                                                                  </w:divBdr>
                                                                                                                  <w:divsChild>
                                                                                                                    <w:div w:id="140581692">
                                                                                                                      <w:marLeft w:val="0"/>
                                                                                                                      <w:marRight w:val="0"/>
                                                                                                                      <w:marTop w:val="0"/>
                                                                                                                      <w:marBottom w:val="0"/>
                                                                                                                      <w:divBdr>
                                                                                                                        <w:top w:val="none" w:sz="0" w:space="0" w:color="auto"/>
                                                                                                                        <w:left w:val="none" w:sz="0" w:space="0" w:color="auto"/>
                                                                                                                        <w:bottom w:val="none" w:sz="0" w:space="0" w:color="auto"/>
                                                                                                                        <w:right w:val="none" w:sz="0" w:space="0" w:color="auto"/>
                                                                                                                      </w:divBdr>
                                                                                                                      <w:divsChild>
                                                                                                                        <w:div w:id="920718350">
                                                                                                                          <w:marLeft w:val="225"/>
                                                                                                                          <w:marRight w:val="225"/>
                                                                                                                          <w:marTop w:val="75"/>
                                                                                                                          <w:marBottom w:val="75"/>
                                                                                                                          <w:divBdr>
                                                                                                                            <w:top w:val="none" w:sz="0" w:space="0" w:color="auto"/>
                                                                                                                            <w:left w:val="none" w:sz="0" w:space="0" w:color="auto"/>
                                                                                                                            <w:bottom w:val="none" w:sz="0" w:space="0" w:color="auto"/>
                                                                                                                            <w:right w:val="none" w:sz="0" w:space="0" w:color="auto"/>
                                                                                                                          </w:divBdr>
                                                                                                                          <w:divsChild>
                                                                                                                            <w:div w:id="1730225369">
                                                                                                                              <w:marLeft w:val="0"/>
                                                                                                                              <w:marRight w:val="0"/>
                                                                                                                              <w:marTop w:val="0"/>
                                                                                                                              <w:marBottom w:val="0"/>
                                                                                                                              <w:divBdr>
                                                                                                                                <w:top w:val="single" w:sz="6" w:space="0" w:color="auto"/>
                                                                                                                                <w:left w:val="single" w:sz="6" w:space="0" w:color="auto"/>
                                                                                                                                <w:bottom w:val="single" w:sz="6" w:space="0" w:color="auto"/>
                                                                                                                                <w:right w:val="single" w:sz="6" w:space="0" w:color="auto"/>
                                                                                                                              </w:divBdr>
                                                                                                                              <w:divsChild>
                                                                                                                                <w:div w:id="1979992232">
                                                                                                                                  <w:marLeft w:val="0"/>
                                                                                                                                  <w:marRight w:val="0"/>
                                                                                                                                  <w:marTop w:val="0"/>
                                                                                                                                  <w:marBottom w:val="0"/>
                                                                                                                                  <w:divBdr>
                                                                                                                                    <w:top w:val="none" w:sz="0" w:space="0" w:color="auto"/>
                                                                                                                                    <w:left w:val="none" w:sz="0" w:space="0" w:color="auto"/>
                                                                                                                                    <w:bottom w:val="none" w:sz="0" w:space="0" w:color="auto"/>
                                                                                                                                    <w:right w:val="none" w:sz="0" w:space="0" w:color="auto"/>
                                                                                                                                  </w:divBdr>
                                                                                                                                  <w:divsChild>
                                                                                                                                    <w:div w:id="1949383980">
                                                                                                                                      <w:marLeft w:val="0"/>
                                                                                                                                      <w:marRight w:val="0"/>
                                                                                                                                      <w:marTop w:val="0"/>
                                                                                                                                      <w:marBottom w:val="0"/>
                                                                                                                                      <w:divBdr>
                                                                                                                                        <w:top w:val="none" w:sz="0" w:space="0" w:color="auto"/>
                                                                                                                                        <w:left w:val="none" w:sz="0" w:space="0" w:color="auto"/>
                                                                                                                                        <w:bottom w:val="none" w:sz="0" w:space="0" w:color="auto"/>
                                                                                                                                        <w:right w:val="none" w:sz="0" w:space="0" w:color="auto"/>
                                                                                                                                      </w:divBdr>
                                                                                                                                    </w:div>
                                                                                                                                    <w:div w:id="1268275566">
                                                                                                                                      <w:marLeft w:val="0"/>
                                                                                                                                      <w:marRight w:val="0"/>
                                                                                                                                      <w:marTop w:val="0"/>
                                                                                                                                      <w:marBottom w:val="0"/>
                                                                                                                                      <w:divBdr>
                                                                                                                                        <w:top w:val="none" w:sz="0" w:space="0" w:color="auto"/>
                                                                                                                                        <w:left w:val="none" w:sz="0" w:space="0" w:color="auto"/>
                                                                                                                                        <w:bottom w:val="none" w:sz="0" w:space="0" w:color="auto"/>
                                                                                                                                        <w:right w:val="none" w:sz="0" w:space="0" w:color="auto"/>
                                                                                                                                      </w:divBdr>
                                                                                                                                    </w:div>
                                                                                                                                    <w:div w:id="1683699318">
                                                                                                                                      <w:marLeft w:val="0"/>
                                                                                                                                      <w:marRight w:val="0"/>
                                                                                                                                      <w:marTop w:val="0"/>
                                                                                                                                      <w:marBottom w:val="0"/>
                                                                                                                                      <w:divBdr>
                                                                                                                                        <w:top w:val="none" w:sz="0" w:space="0" w:color="auto"/>
                                                                                                                                        <w:left w:val="none" w:sz="0" w:space="0" w:color="auto"/>
                                                                                                                                        <w:bottom w:val="none" w:sz="0" w:space="0" w:color="auto"/>
                                                                                                                                        <w:right w:val="none" w:sz="0" w:space="0" w:color="auto"/>
                                                                                                                                      </w:divBdr>
                                                                                                                                    </w:div>
                                                                                                                                    <w:div w:id="153631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083614">
      <w:bodyDiv w:val="1"/>
      <w:marLeft w:val="0"/>
      <w:marRight w:val="0"/>
      <w:marTop w:val="0"/>
      <w:marBottom w:val="0"/>
      <w:divBdr>
        <w:top w:val="none" w:sz="0" w:space="0" w:color="auto"/>
        <w:left w:val="none" w:sz="0" w:space="0" w:color="auto"/>
        <w:bottom w:val="none" w:sz="0" w:space="0" w:color="auto"/>
        <w:right w:val="none" w:sz="0" w:space="0" w:color="auto"/>
      </w:divBdr>
    </w:div>
    <w:div w:id="1405833039">
      <w:bodyDiv w:val="1"/>
      <w:marLeft w:val="0"/>
      <w:marRight w:val="0"/>
      <w:marTop w:val="0"/>
      <w:marBottom w:val="0"/>
      <w:divBdr>
        <w:top w:val="none" w:sz="0" w:space="0" w:color="auto"/>
        <w:left w:val="none" w:sz="0" w:space="0" w:color="auto"/>
        <w:bottom w:val="none" w:sz="0" w:space="0" w:color="auto"/>
        <w:right w:val="none" w:sz="0" w:space="0" w:color="auto"/>
      </w:divBdr>
    </w:div>
    <w:div w:id="1688094267">
      <w:bodyDiv w:val="1"/>
      <w:marLeft w:val="0"/>
      <w:marRight w:val="0"/>
      <w:marTop w:val="0"/>
      <w:marBottom w:val="0"/>
      <w:divBdr>
        <w:top w:val="none" w:sz="0" w:space="0" w:color="auto"/>
        <w:left w:val="none" w:sz="0" w:space="0" w:color="auto"/>
        <w:bottom w:val="none" w:sz="0" w:space="0" w:color="auto"/>
        <w:right w:val="none" w:sz="0" w:space="0" w:color="auto"/>
      </w:divBdr>
    </w:div>
    <w:div w:id="1690981699">
      <w:bodyDiv w:val="1"/>
      <w:marLeft w:val="0"/>
      <w:marRight w:val="0"/>
      <w:marTop w:val="0"/>
      <w:marBottom w:val="0"/>
      <w:divBdr>
        <w:top w:val="none" w:sz="0" w:space="0" w:color="auto"/>
        <w:left w:val="none" w:sz="0" w:space="0" w:color="auto"/>
        <w:bottom w:val="none" w:sz="0" w:space="0" w:color="auto"/>
        <w:right w:val="none" w:sz="0" w:space="0" w:color="auto"/>
      </w:divBdr>
    </w:div>
    <w:div w:id="180250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a_ele\Documents\Ellie\Press%20Releases\Template\YYMMDD_PR_TITLE_ENGLISH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61E94-0C6E-47E6-AD27-D8CBE12CC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YYMMDD_PR_TITLE_ENGLISH_2019</Template>
  <TotalTime>0</TotalTime>
  <Pages>2</Pages>
  <Words>634</Words>
  <Characters>3619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 Mika</dc:creator>
  <cp:lastModifiedBy>Sepehr, Bibi Maryam GIZ AF</cp:lastModifiedBy>
  <cp:revision>2</cp:revision>
  <cp:lastPrinted>2013-06-16T09:34:00Z</cp:lastPrinted>
  <dcterms:created xsi:type="dcterms:W3CDTF">2019-11-23T06:46:00Z</dcterms:created>
  <dcterms:modified xsi:type="dcterms:W3CDTF">2019-11-23T06:46:00Z</dcterms:modified>
</cp:coreProperties>
</file>